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8938431"/>
        <w:docPartObj>
          <w:docPartGallery w:val="Cover Pages"/>
          <w:docPartUnique/>
        </w:docPartObj>
      </w:sdtPr>
      <w:sdtEndPr>
        <w:rPr>
          <w:rFonts w:ascii="Times New Roman" w:hAnsi="Times New Roman" w:cs="Times New Roman"/>
          <w:b/>
          <w:bCs/>
          <w:lang w:val="en-US"/>
        </w:rPr>
      </w:sdtEndPr>
      <w:sdtContent>
        <w:p w:rsidR="000A2290" w:rsidRDefault="000A2290"/>
        <w:p w:rsidR="000A2290" w:rsidRDefault="000A2290">
          <w:r>
            <w:rPr>
              <w:noProof/>
            </w:rPr>
            <w:pict>
              <v:rect id="_x0000_s1027" style="position:absolute;margin-left:0;margin-top:0;width:595.35pt;height:841.95pt;z-index:-251658240;mso-width-percent:1000;mso-height-percent:1000;mso-position-horizontal:center;mso-position-horizontal-relative:page;mso-position-vertical:center;mso-position-vertical-relative:page;mso-width-percent:1000;mso-height-percent:1000" o:allowincell="f" stroked="f">
                <v:textbox style="mso-next-textbox:#_x0000_s1027">
                  <w:txbxContent>
                    <w:p w:rsidR="000A2290" w:rsidRDefault="000A2290">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Pr>
                        <w:t>qwφιertyuiopasdfghjklzxερυυξnmηqσwωψerβνtyuςiopasdρfghjklzxcvbnmqwertyuiopasdfghjklzxcvbnφγιmλιqπςπζαwωeτrtνyuτioρνμpκaλsdfghςjklzxcvλοπbnαmqwertyuiopasdfghjklzxcvbnmσγqwφertyuioσδφpγρaηsόρωυdfghjργklαzxcvbnβφδγωmζqwertλκοθξyuiύασφdfghjklzxcvbnmqwertyuiopaβsdfghjklzxcεrυtγyεuνiιoαpasdfghjklzxcηvbnασφδmqwertασδyuiopasdfασδφγθμκxcvυξσφbnmσφγqwθeξτσδφrtyuφγςοιopaασδφsdfghjklzxcvασδφbnγμ,mqwertyuiopasdfgασργκοϊτbnmqwertyσδφγuiopasσδφγdfghjklzxσδδγσφγcvbnmqwertyuioβκσλπpasdfghjklzxcvbnmqwertyuiopasdγαεορlzxcvbnmqwertyuiopasdfghjkαεργαεργαγρqwertyuiopasdfghjklzxασδφmοιηξηωχψφσuioψασεφγvbnmqwertyuiopasdfghjklzxcvbnmqwertyuiopσδφγasdfghjklzxcvbnσρμνmςqweωrtyuζχiopβνοιςβηνklzxcvbnmqwertyuiopasdfghjklzxcvbnmqwertσδφηxτθυξτδθυξκcυθκvbnmqwertyuiopasdfghjklzxcvbnmqwerδφopaδφγsdfσδφghθυικjλklzxcvbnmqwertyuiopasdfghjklzxcvbnmqwertyuiopasdfghjklzxcvbnmqwertyuiopasdfghjklzxcvbnmqwertyuiopasdfghjklzxcvbnmqwertyuiopasdασδργfghjklzxcvbnmrtσδφγσδγyuiopasdfghjklzxcvbnmqwertyuiopasdfghjklzxcvbnmqwertyuiopasdfghjklzxcvbnmqwertyuiopasdfghjklzxcvbnmqwertyuiopasdfghjklzxcvbnmqwertyuiopasdfghjklzxcvbnmqwertyuαργετργηghjkεργετρcvbnmqwertyuiopasdfghjklzxcvbnmqwertyuiopasdfghjklzxcvbnmqwertyuiopasdfghjklzxcvbnmqwertyuiopasdfghjklzxcvbnmqwertyuiopasdfghjklzxcvbnmqwertyuiopasdfghjklzxcvbnmrtyuiopasdfghjklzxcvbnmqwertyuiopasdfghjklzxcvbnmqwertyuiopasdfghjklzxcvbnmqwertyuiopasdfghjklzxcvbnmqwertyuiopasdfghjαργαερbnmqwertyuiopasdfghjklzxcvbnmqwertyuiopasdfghjklzxcvbnmqwertyuiopasdfghjklzxcvbnmqwertyuiopasdfghjklzxcvbnmqwertyuiopasdfghjklzxcvbnmqwertyuiopasdfghjklzxcvbnmqweαεργεργrtyuiopasdfghjkαεσργαςεγρvbnmqwertyuiopasdfghjklzxcvbnmrtyuiopamqwertyuiopasdfghjklzxcvbnmqwertyuiopasdfghjklzxcvbnmqwertyuiopasdfghjklzxcvbnmqwertyuiopasdfghjklzxcvbnmqwertyuiopasdfghjklzxcvbnmqwertyuiopasdfghjklzxcvbnmqwertyuiopasdfghjklzxcvbnmqwertyuiopasdfghjklzxcvbαεργερiopaαργsεργdαεργfαερgγ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ςψωbnmrtyuiβυδopμηξκghjklzxcvbnmqwertyuiopasdν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vbnmqwertyuiopasjlψωβxcμνκvbnmqwerεtypadfghjυβlzxnmqwuiopasdfghjklzxcvbnmqwσδφ</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
                  </w:txbxContent>
                </v:textbox>
                <w10:wrap anchorx="page" anchory="page"/>
              </v:rect>
            </w:pict>
          </w:r>
        </w:p>
        <w:p w:rsidR="000A2290" w:rsidRDefault="000A2290"/>
        <w:tbl>
          <w:tblPr>
            <w:tblW w:w="3506"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tblPr>
          <w:tblGrid>
            <w:gridCol w:w="6511"/>
          </w:tblGrid>
          <w:tr w:rsidR="000A2290">
            <w:trPr>
              <w:trHeight w:val="3770"/>
              <w:jc w:val="center"/>
            </w:trPr>
            <w:tc>
              <w:tcPr>
                <w:tcW w:w="3000" w:type="pct"/>
                <w:shd w:val="clear" w:color="auto" w:fill="FFFFFF" w:themeFill="background1"/>
                <w:vAlign w:val="center"/>
              </w:tcPr>
              <w:customXmlDelRangeStart w:id="0" w:author="USER" w:date="2018-03-27T22:37:00Z"/>
              <w:sdt>
                <w:sdtPr>
                  <w:rPr>
                    <w:rFonts w:asciiTheme="majorHAnsi" w:eastAsiaTheme="majorEastAsia" w:hAnsiTheme="majorHAnsi" w:cstheme="majorBidi"/>
                    <w:sz w:val="40"/>
                    <w:szCs w:val="40"/>
                  </w:rPr>
                  <w:alias w:val="Τίτλος"/>
                  <w:id w:val="13783212"/>
                  <w:placeholder>
                    <w:docPart w:val="45F1912C174C4DBCB91FE8FB2E5CD5FE"/>
                  </w:placeholder>
                  <w:dataBinding w:prefixMappings="xmlns:ns0='http://schemas.openxmlformats.org/package/2006/metadata/core-properties' xmlns:ns1='http://purl.org/dc/elements/1.1/'" w:xpath="/ns0:coreProperties[1]/ns1:title[1]" w:storeItemID="{6C3C8BC8-F283-45AE-878A-BAB7291924A1}"/>
                  <w:text/>
                </w:sdtPr>
                <w:sdtContent>
                  <w:customXmlDelRangeEnd w:id="0"/>
                  <w:p w:rsidR="000A2290" w:rsidDel="000A2290" w:rsidRDefault="000A2290" w:rsidP="000A2290">
                    <w:pPr>
                      <w:pStyle w:val="a9"/>
                      <w:rPr>
                        <w:del w:id="1" w:author="USER" w:date="2018-03-27T22:37:00Z"/>
                        <w:rFonts w:asciiTheme="majorHAnsi" w:eastAsiaTheme="majorEastAsia" w:hAnsiTheme="majorHAnsi" w:cstheme="majorBidi"/>
                        <w:sz w:val="40"/>
                        <w:szCs w:val="40"/>
                      </w:rPr>
                    </w:pPr>
                  </w:p>
                </w:sdtContent>
                <w:customXmlDelRangeStart w:id="2" w:author="USER" w:date="2018-03-27T22:37:00Z"/>
              </w:sdt>
              <w:customXmlDelRangeEnd w:id="2"/>
              <w:p w:rsidR="000A2290" w:rsidRDefault="000A2290">
                <w:pPr>
                  <w:pStyle w:val="a9"/>
                  <w:jc w:val="center"/>
                </w:pPr>
              </w:p>
              <w:sdt>
                <w:sdtPr>
                  <w:rPr>
                    <w:rFonts w:asciiTheme="majorHAnsi" w:eastAsiaTheme="majorEastAsia" w:hAnsiTheme="majorHAnsi" w:cstheme="majorBidi"/>
                    <w:sz w:val="32"/>
                    <w:szCs w:val="32"/>
                  </w:rPr>
                  <w:alias w:val="Υπότιτλος"/>
                  <w:id w:val="13783219"/>
                  <w:placeholder>
                    <w:docPart w:val="3B029F3694DA48B69E38A9B0ED34D142"/>
                  </w:placeholder>
                  <w:dataBinding w:prefixMappings="xmlns:ns0='http://schemas.openxmlformats.org/package/2006/metadata/core-properties' xmlns:ns1='http://purl.org/dc/elements/1.1/'" w:xpath="/ns0:coreProperties[1]/ns1:subject[1]" w:storeItemID="{6C3C8BC8-F283-45AE-878A-BAB7291924A1}"/>
                  <w:text/>
                </w:sdtPr>
                <w:sdtContent>
                  <w:p w:rsidR="000A2290" w:rsidRDefault="00986D43">
                    <w:pPr>
                      <w:pStyle w:val="a9"/>
                      <w:jc w:val="center"/>
                      <w:rPr>
                        <w:rFonts w:asciiTheme="majorHAnsi" w:eastAsiaTheme="majorEastAsia" w:hAnsiTheme="majorHAnsi" w:cstheme="majorBidi"/>
                        <w:sz w:val="32"/>
                        <w:szCs w:val="32"/>
                      </w:rPr>
                    </w:pPr>
                    <w:ins w:id="3" w:author="USER" w:date="2018-03-27T22:38:00Z">
                      <w:r>
                        <w:rPr>
                          <w:rFonts w:asciiTheme="majorHAnsi" w:eastAsiaTheme="majorEastAsia" w:hAnsiTheme="majorHAnsi" w:cstheme="majorBidi"/>
                          <w:sz w:val="32"/>
                          <w:szCs w:val="32"/>
                        </w:rPr>
                        <w:t xml:space="preserve">Πρώτη εργαστηριακή </w:t>
                      </w:r>
                      <w:r>
                        <w:rPr>
                          <w:rFonts w:asciiTheme="majorHAnsi" w:eastAsiaTheme="majorEastAsia" w:hAnsiTheme="majorHAnsi" w:cstheme="majorBidi"/>
                          <w:sz w:val="32"/>
                          <w:szCs w:val="32"/>
                        </w:rPr>
                        <w:t xml:space="preserve">άσκηση </w:t>
                      </w:r>
                    </w:ins>
                  </w:p>
                </w:sdtContent>
              </w:sdt>
              <w:p w:rsidR="000A2290" w:rsidRDefault="000A2290">
                <w:pPr>
                  <w:pStyle w:val="a9"/>
                  <w:jc w:val="center"/>
                </w:pPr>
              </w:p>
              <w:sdt>
                <w:sdtPr>
                  <w:alias w:val="Ημερομηνία"/>
                  <w:id w:val="13783224"/>
                  <w:placeholder>
                    <w:docPart w:val="1F08FDE799584DEC909E05EA4F1337DE"/>
                  </w:placeholder>
                  <w:showingPlcHdr/>
                  <w:dataBinding w:prefixMappings="xmlns:ns0='http://schemas.microsoft.com/office/2006/coverPageProps'" w:xpath="/ns0:CoverPageProperties[1]/ns0:PublishDate[1]" w:storeItemID="{55AF091B-3C7A-41E3-B477-F2FDAA23CFDA}"/>
                  <w:date>
                    <w:lid w:val="el-GR"/>
                    <w:storeMappedDataAs w:val="dateTime"/>
                    <w:calendar w:val="gregorian"/>
                  </w:date>
                </w:sdtPr>
                <w:sdtContent>
                  <w:p w:rsidR="000A2290" w:rsidRDefault="000A2290">
                    <w:pPr>
                      <w:pStyle w:val="a9"/>
                      <w:jc w:val="center"/>
                    </w:pPr>
                    <w:r>
                      <w:rPr>
                        <w:rFonts w:asciiTheme="majorHAnsi" w:hAnsiTheme="majorHAnsi"/>
                      </w:rPr>
                      <w:t>[Επιλογή ημερομηνίας]</w:t>
                    </w:r>
                  </w:p>
                </w:sdtContent>
              </w:sdt>
              <w:p w:rsidR="000A2290" w:rsidRDefault="000A2290">
                <w:pPr>
                  <w:pStyle w:val="a9"/>
                  <w:jc w:val="center"/>
                </w:pPr>
              </w:p>
              <w:sdt>
                <w:sdtPr>
                  <w:alias w:val="Συντάκτης"/>
                  <w:id w:val="13783229"/>
                  <w:placeholder>
                    <w:docPart w:val="C48487A2E25749528BE9682AAE625711"/>
                  </w:placeholder>
                  <w:dataBinding w:prefixMappings="xmlns:ns0='http://schemas.openxmlformats.org/package/2006/metadata/core-properties' xmlns:ns1='http://purl.org/dc/elements/1.1/'" w:xpath="/ns0:coreProperties[1]/ns1:creator[1]" w:storeItemID="{6C3C8BC8-F283-45AE-878A-BAB7291924A1}"/>
                  <w:text/>
                </w:sdtPr>
                <w:sdtContent>
                  <w:p w:rsidR="000A2290" w:rsidRDefault="000A2290">
                    <w:pPr>
                      <w:pStyle w:val="a9"/>
                      <w:jc w:val="center"/>
                    </w:pPr>
                    <w:r>
                      <w:t>USER</w:t>
                    </w:r>
                  </w:p>
                </w:sdtContent>
              </w:sdt>
              <w:p w:rsidR="000A2290" w:rsidRDefault="000A2290">
                <w:pPr>
                  <w:pStyle w:val="a9"/>
                  <w:jc w:val="center"/>
                </w:pPr>
              </w:p>
            </w:tc>
          </w:tr>
        </w:tbl>
        <w:p w:rsidR="000A2290" w:rsidRDefault="000A2290"/>
        <w:p w:rsidR="000A2290" w:rsidRDefault="000A2290">
          <w:pPr>
            <w:rPr>
              <w:rFonts w:ascii="Times New Roman" w:hAnsi="Times New Roman" w:cs="Times New Roman"/>
              <w:lang w:val="en-US"/>
            </w:rPr>
          </w:pPr>
          <w:r>
            <w:rPr>
              <w:rFonts w:ascii="Times New Roman" w:hAnsi="Times New Roman" w:cs="Times New Roman"/>
              <w:b/>
              <w:bCs/>
              <w:lang w:val="en-US"/>
            </w:rPr>
            <w:br w:type="page"/>
          </w:r>
        </w:p>
      </w:sdtContent>
    </w:sdt>
    <w:sdt>
      <w:sdtPr>
        <w:id w:val="8938426"/>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0A2290" w:rsidRDefault="000A2290">
          <w:pPr>
            <w:pStyle w:val="aa"/>
          </w:pPr>
          <w:r>
            <w:t>Περιεχόμενα</w:t>
          </w:r>
        </w:p>
        <w:p w:rsidR="000A2290" w:rsidRDefault="000A2290">
          <w:pPr>
            <w:pStyle w:val="10"/>
            <w:tabs>
              <w:tab w:val="right" w:leader="dot" w:pos="9060"/>
            </w:tabs>
            <w:rPr>
              <w:noProof/>
            </w:rPr>
          </w:pPr>
          <w:r>
            <w:fldChar w:fldCharType="begin"/>
          </w:r>
          <w:r>
            <w:instrText xml:space="preserve"> TOC \o "1-3" \h \z \u </w:instrText>
          </w:r>
          <w:r>
            <w:fldChar w:fldCharType="separate"/>
          </w:r>
          <w:hyperlink w:anchor="_Toc509953353" w:history="1">
            <w:r w:rsidRPr="00B46F65">
              <w:rPr>
                <w:rStyle w:val="-"/>
                <w:rFonts w:ascii="Arial" w:hAnsi="Arial" w:cs="Arial"/>
                <w:noProof/>
                <w:lang w:val="en-US"/>
              </w:rPr>
              <w:t>Ecology</w:t>
            </w:r>
            <w:r>
              <w:rPr>
                <w:noProof/>
                <w:webHidden/>
              </w:rPr>
              <w:tab/>
            </w:r>
            <w:r>
              <w:rPr>
                <w:noProof/>
                <w:webHidden/>
              </w:rPr>
              <w:fldChar w:fldCharType="begin"/>
            </w:r>
            <w:r>
              <w:rPr>
                <w:noProof/>
                <w:webHidden/>
              </w:rPr>
              <w:instrText xml:space="preserve"> PAGEREF _Toc509953353 \h </w:instrText>
            </w:r>
            <w:r>
              <w:rPr>
                <w:noProof/>
                <w:webHidden/>
              </w:rPr>
            </w:r>
            <w:r>
              <w:rPr>
                <w:noProof/>
                <w:webHidden/>
              </w:rPr>
              <w:fldChar w:fldCharType="separate"/>
            </w:r>
            <w:r>
              <w:rPr>
                <w:noProof/>
                <w:webHidden/>
              </w:rPr>
              <w:t>4</w:t>
            </w:r>
            <w:r>
              <w:rPr>
                <w:noProof/>
                <w:webHidden/>
              </w:rPr>
              <w:fldChar w:fldCharType="end"/>
            </w:r>
          </w:hyperlink>
        </w:p>
        <w:p w:rsidR="000A2290" w:rsidRDefault="000A2290">
          <w:pPr>
            <w:pStyle w:val="10"/>
            <w:tabs>
              <w:tab w:val="right" w:leader="dot" w:pos="9060"/>
            </w:tabs>
            <w:rPr>
              <w:noProof/>
            </w:rPr>
          </w:pPr>
          <w:hyperlink w:anchor="_Toc509953354" w:history="1">
            <w:r w:rsidRPr="00B46F65">
              <w:rPr>
                <w:rStyle w:val="-"/>
                <w:rFonts w:ascii="Arial" w:hAnsi="Arial" w:cs="Arial"/>
                <w:noProof/>
                <w:lang w:val="en-US"/>
              </w:rPr>
              <w:t>Levels, scope, and scale of organization</w:t>
            </w:r>
            <w:r>
              <w:rPr>
                <w:noProof/>
                <w:webHidden/>
              </w:rPr>
              <w:tab/>
            </w:r>
            <w:r>
              <w:rPr>
                <w:noProof/>
                <w:webHidden/>
              </w:rPr>
              <w:fldChar w:fldCharType="begin"/>
            </w:r>
            <w:r>
              <w:rPr>
                <w:noProof/>
                <w:webHidden/>
              </w:rPr>
              <w:instrText xml:space="preserve"> PAGEREF _Toc509953354 \h </w:instrText>
            </w:r>
            <w:r>
              <w:rPr>
                <w:noProof/>
                <w:webHidden/>
              </w:rPr>
            </w:r>
            <w:r>
              <w:rPr>
                <w:noProof/>
                <w:webHidden/>
              </w:rPr>
              <w:fldChar w:fldCharType="separate"/>
            </w:r>
            <w:r>
              <w:rPr>
                <w:noProof/>
                <w:webHidden/>
              </w:rPr>
              <w:t>5</w:t>
            </w:r>
            <w:r>
              <w:rPr>
                <w:noProof/>
                <w:webHidden/>
              </w:rPr>
              <w:fldChar w:fldCharType="end"/>
            </w:r>
          </w:hyperlink>
        </w:p>
        <w:p w:rsidR="000A2290" w:rsidRDefault="000A2290">
          <w:pPr>
            <w:pStyle w:val="20"/>
            <w:tabs>
              <w:tab w:val="right" w:leader="dot" w:pos="9060"/>
            </w:tabs>
            <w:rPr>
              <w:noProof/>
            </w:rPr>
          </w:pPr>
          <w:hyperlink w:anchor="_Toc509953355" w:history="1">
            <w:r w:rsidRPr="00B46F65">
              <w:rPr>
                <w:rStyle w:val="-"/>
                <w:noProof/>
                <w:lang w:val="en-US"/>
              </w:rPr>
              <w:t>Hierarchy</w:t>
            </w:r>
            <w:r>
              <w:rPr>
                <w:noProof/>
                <w:webHidden/>
              </w:rPr>
              <w:tab/>
            </w:r>
            <w:r>
              <w:rPr>
                <w:noProof/>
                <w:webHidden/>
              </w:rPr>
              <w:fldChar w:fldCharType="begin"/>
            </w:r>
            <w:r>
              <w:rPr>
                <w:noProof/>
                <w:webHidden/>
              </w:rPr>
              <w:instrText xml:space="preserve"> PAGEREF _Toc509953355 \h </w:instrText>
            </w:r>
            <w:r>
              <w:rPr>
                <w:noProof/>
                <w:webHidden/>
              </w:rPr>
            </w:r>
            <w:r>
              <w:rPr>
                <w:noProof/>
                <w:webHidden/>
              </w:rPr>
              <w:fldChar w:fldCharType="separate"/>
            </w:r>
            <w:r>
              <w:rPr>
                <w:noProof/>
                <w:webHidden/>
              </w:rPr>
              <w:t>6</w:t>
            </w:r>
            <w:r>
              <w:rPr>
                <w:noProof/>
                <w:webHidden/>
              </w:rPr>
              <w:fldChar w:fldCharType="end"/>
            </w:r>
          </w:hyperlink>
        </w:p>
        <w:p w:rsidR="000A2290" w:rsidRDefault="000A2290">
          <w:pPr>
            <w:pStyle w:val="20"/>
            <w:tabs>
              <w:tab w:val="right" w:leader="dot" w:pos="9060"/>
            </w:tabs>
            <w:rPr>
              <w:noProof/>
            </w:rPr>
          </w:pPr>
          <w:hyperlink w:anchor="_Toc509953356" w:history="1">
            <w:r w:rsidRPr="00B46F65">
              <w:rPr>
                <w:rStyle w:val="-"/>
                <w:noProof/>
                <w:lang w:val="en-US"/>
              </w:rPr>
              <w:t>Biodiversity</w:t>
            </w:r>
            <w:r>
              <w:rPr>
                <w:noProof/>
                <w:webHidden/>
              </w:rPr>
              <w:tab/>
            </w:r>
            <w:r>
              <w:rPr>
                <w:noProof/>
                <w:webHidden/>
              </w:rPr>
              <w:fldChar w:fldCharType="begin"/>
            </w:r>
            <w:r>
              <w:rPr>
                <w:noProof/>
                <w:webHidden/>
              </w:rPr>
              <w:instrText xml:space="preserve"> PAGEREF _Toc509953356 \h </w:instrText>
            </w:r>
            <w:r>
              <w:rPr>
                <w:noProof/>
                <w:webHidden/>
              </w:rPr>
            </w:r>
            <w:r>
              <w:rPr>
                <w:noProof/>
                <w:webHidden/>
              </w:rPr>
              <w:fldChar w:fldCharType="separate"/>
            </w:r>
            <w:r>
              <w:rPr>
                <w:noProof/>
                <w:webHidden/>
              </w:rPr>
              <w:t>7</w:t>
            </w:r>
            <w:r>
              <w:rPr>
                <w:noProof/>
                <w:webHidden/>
              </w:rPr>
              <w:fldChar w:fldCharType="end"/>
            </w:r>
          </w:hyperlink>
        </w:p>
        <w:p w:rsidR="000A2290" w:rsidRDefault="000A2290">
          <w:pPr>
            <w:pStyle w:val="10"/>
            <w:tabs>
              <w:tab w:val="right" w:leader="dot" w:pos="9060"/>
            </w:tabs>
            <w:rPr>
              <w:noProof/>
            </w:rPr>
          </w:pPr>
          <w:hyperlink w:anchor="_Toc509953357" w:history="1">
            <w:r w:rsidRPr="00B46F65">
              <w:rPr>
                <w:rStyle w:val="-"/>
                <w:rFonts w:ascii="Arial" w:eastAsia="Times New Roman" w:hAnsi="Arial" w:cs="Arial"/>
                <w:noProof/>
                <w:lang w:val="en-US" w:eastAsia="el-GR"/>
              </w:rPr>
              <w:t>Niche</w:t>
            </w:r>
            <w:r>
              <w:rPr>
                <w:noProof/>
                <w:webHidden/>
              </w:rPr>
              <w:tab/>
            </w:r>
            <w:r>
              <w:rPr>
                <w:noProof/>
                <w:webHidden/>
              </w:rPr>
              <w:fldChar w:fldCharType="begin"/>
            </w:r>
            <w:r>
              <w:rPr>
                <w:noProof/>
                <w:webHidden/>
              </w:rPr>
              <w:instrText xml:space="preserve"> PAGEREF _Toc509953357 \h </w:instrText>
            </w:r>
            <w:r>
              <w:rPr>
                <w:noProof/>
                <w:webHidden/>
              </w:rPr>
            </w:r>
            <w:r>
              <w:rPr>
                <w:noProof/>
                <w:webHidden/>
              </w:rPr>
              <w:fldChar w:fldCharType="separate"/>
            </w:r>
            <w:r>
              <w:rPr>
                <w:noProof/>
                <w:webHidden/>
              </w:rPr>
              <w:t>8</w:t>
            </w:r>
            <w:r>
              <w:rPr>
                <w:noProof/>
                <w:webHidden/>
              </w:rPr>
              <w:fldChar w:fldCharType="end"/>
            </w:r>
          </w:hyperlink>
        </w:p>
        <w:p w:rsidR="000A2290" w:rsidRDefault="000A2290">
          <w:r>
            <w:fldChar w:fldCharType="end"/>
          </w:r>
        </w:p>
      </w:sdtContent>
    </w:sdt>
    <w:p w:rsidR="000A2290" w:rsidRDefault="000A2290">
      <w:pPr>
        <w:rPr>
          <w:rFonts w:ascii="Arial" w:eastAsiaTheme="majorEastAsia" w:hAnsi="Arial" w:cs="Arial"/>
          <w:b/>
          <w:bCs/>
          <w:color w:val="FF0000"/>
          <w:sz w:val="34"/>
          <w:szCs w:val="34"/>
          <w:lang w:val="en-US"/>
        </w:rPr>
      </w:pPr>
      <w:r>
        <w:rPr>
          <w:rFonts w:ascii="Arial" w:hAnsi="Arial" w:cs="Arial"/>
          <w:color w:val="FF0000"/>
          <w:sz w:val="34"/>
          <w:szCs w:val="34"/>
          <w:lang w:val="en-US"/>
        </w:rPr>
        <w:br w:type="page"/>
      </w:r>
    </w:p>
    <w:p w:rsidR="00F94E11" w:rsidRPr="00986D43" w:rsidRDefault="00F94E11" w:rsidP="00F94E11">
      <w:pPr>
        <w:pStyle w:val="1"/>
        <w:spacing w:before="0" w:after="380"/>
        <w:rPr>
          <w:rFonts w:ascii="Arial" w:hAnsi="Arial" w:cs="Arial"/>
          <w:color w:val="FF0000"/>
          <w:sz w:val="34"/>
          <w:szCs w:val="34"/>
        </w:rPr>
      </w:pPr>
      <w:bookmarkStart w:id="4" w:name="_Toc509953353"/>
      <w:r w:rsidRPr="00F94E11">
        <w:rPr>
          <w:rFonts w:ascii="Arial" w:hAnsi="Arial" w:cs="Arial"/>
          <w:color w:val="FF0000"/>
          <w:sz w:val="34"/>
          <w:szCs w:val="34"/>
          <w:lang w:val="en-US"/>
        </w:rPr>
        <w:lastRenderedPageBreak/>
        <w:t>Ecolog</w:t>
      </w:r>
      <w:bookmarkEnd w:id="4"/>
      <w:r w:rsidR="00986D43">
        <w:rPr>
          <w:rFonts w:ascii="Arial" w:hAnsi="Arial" w:cs="Arial"/>
          <w:color w:val="FF0000"/>
          <w:sz w:val="34"/>
          <w:szCs w:val="34"/>
          <w:lang w:val="en-US"/>
        </w:rPr>
        <w:t>y</w:t>
      </w:r>
    </w:p>
    <w:p w:rsidR="00F94E11" w:rsidRPr="007475D9" w:rsidRDefault="00F94E11" w:rsidP="007475D9">
      <w:pPr>
        <w:spacing w:before="240" w:after="240" w:line="312" w:lineRule="auto"/>
        <w:ind w:firstLine="709"/>
        <w:rPr>
          <w:rFonts w:ascii="Times New Roman" w:hAnsi="Times New Roman" w:cs="Times New Roman"/>
          <w:lang w:val="en-US"/>
        </w:rPr>
      </w:pPr>
      <w:r w:rsidRPr="007475D9">
        <w:rPr>
          <w:rFonts w:ascii="Times New Roman" w:hAnsi="Times New Roman" w:cs="Times New Roman"/>
          <w:lang w:val="en-US"/>
        </w:rPr>
        <w:t xml:space="preserve">Ecology (from Greek: </w:t>
      </w:r>
      <w:r w:rsidRPr="007475D9">
        <w:rPr>
          <w:rFonts w:ascii="Times New Roman" w:hAnsi="Times New Roman" w:cs="Times New Roman"/>
        </w:rPr>
        <w:t>οἶκος</w:t>
      </w:r>
      <w:r w:rsidRPr="007475D9">
        <w:rPr>
          <w:rFonts w:ascii="Times New Roman" w:hAnsi="Times New Roman" w:cs="Times New Roman"/>
          <w:lang w:val="en-US"/>
        </w:rPr>
        <w:t>, "house", or "environment"; -</w:t>
      </w:r>
      <w:r w:rsidRPr="007475D9">
        <w:rPr>
          <w:rFonts w:ascii="Times New Roman" w:hAnsi="Times New Roman" w:cs="Times New Roman"/>
        </w:rPr>
        <w:t>λογία</w:t>
      </w:r>
      <w:r w:rsidRPr="007475D9">
        <w:rPr>
          <w:rFonts w:ascii="Times New Roman" w:hAnsi="Times New Roman" w:cs="Times New Roman"/>
          <w:lang w:val="en-US"/>
        </w:rPr>
        <w:t xml:space="preserve">, "study of")[A] is the branch of biology[1] which studies the interactions among organisms and their environment. 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pedogenesis, nutrient cycling, and niche construction, regulate the flux of energy and matter through an environment. These processes are </w:t>
      </w:r>
      <w:del w:id="5" w:author="USER" w:date="2018-03-27T22:48:00Z">
        <w:r w:rsidRPr="007475D9" w:rsidDel="00995729">
          <w:rPr>
            <w:rFonts w:ascii="Times New Roman" w:hAnsi="Times New Roman" w:cs="Times New Roman"/>
            <w:lang w:val="en-US"/>
          </w:rPr>
          <w:delText xml:space="preserve">sustained </w:delText>
        </w:r>
      </w:del>
      <w:ins w:id="6" w:author="USER" w:date="2018-03-27T22:48:00Z">
        <w:r w:rsidR="00995729">
          <w:rPr>
            <w:rFonts w:ascii="Times New Roman" w:hAnsi="Times New Roman" w:cs="Times New Roman"/>
            <w:lang w:val="en-US"/>
          </w:rPr>
          <w:t>continous</w:t>
        </w:r>
        <w:r w:rsidR="00995729" w:rsidRPr="007475D9">
          <w:rPr>
            <w:rFonts w:ascii="Times New Roman" w:hAnsi="Times New Roman" w:cs="Times New Roman"/>
            <w:lang w:val="en-US"/>
          </w:rPr>
          <w:t xml:space="preserve"> </w:t>
        </w:r>
      </w:ins>
      <w:r w:rsidRPr="007475D9">
        <w:rPr>
          <w:rFonts w:ascii="Times New Roman" w:hAnsi="Times New Roman" w:cs="Times New Roman"/>
          <w:lang w:val="en-US"/>
        </w:rPr>
        <w:t>by organisms with specific life history traits. Biodiversity means the varieties of species, genes, and ecosystems, enhances certain ecosystem services.</w:t>
      </w:r>
    </w:p>
    <w:p w:rsidR="00F94E11" w:rsidRPr="007475D9" w:rsidRDefault="00F94E11" w:rsidP="007475D9">
      <w:pPr>
        <w:spacing w:before="240" w:after="240" w:line="312" w:lineRule="auto"/>
        <w:rPr>
          <w:rFonts w:ascii="Times New Roman" w:hAnsi="Times New Roman" w:cs="Times New Roman"/>
          <w:lang w:val="en-US"/>
        </w:rPr>
      </w:pPr>
    </w:p>
    <w:p w:rsidR="00F94E11" w:rsidRPr="00986D43" w:rsidRDefault="00F94E11" w:rsidP="007475D9">
      <w:pPr>
        <w:spacing w:before="240" w:after="240" w:line="312" w:lineRule="auto"/>
        <w:rPr>
          <w:rFonts w:ascii="Times New Roman" w:hAnsi="Times New Roman" w:cs="Times New Roman"/>
          <w:lang w:val="en-US"/>
        </w:rPr>
      </w:pPr>
      <w:r w:rsidRPr="007475D9">
        <w:rPr>
          <w:rFonts w:ascii="Times New Roman" w:hAnsi="Times New Roman" w:cs="Times New Roman"/>
          <w:lang w:val="en-US"/>
        </w:rPr>
        <w:t xml:space="preserve">Ecology is not synonymous with environmentalism, </w:t>
      </w:r>
      <w:del w:id="7" w:author="USER" w:date="2018-03-27T22:44:00Z">
        <w:r w:rsidRPr="007475D9" w:rsidDel="00986D43">
          <w:rPr>
            <w:rFonts w:ascii="Times New Roman" w:hAnsi="Times New Roman" w:cs="Times New Roman"/>
            <w:lang w:val="en-US"/>
          </w:rPr>
          <w:delText xml:space="preserve">natural </w:delText>
        </w:r>
      </w:del>
      <w:ins w:id="8" w:author="USER" w:date="2018-03-27T22:44:00Z">
        <w:r w:rsidR="00986D43">
          <w:rPr>
            <w:rFonts w:ascii="Times New Roman" w:hAnsi="Times New Roman" w:cs="Times New Roman"/>
            <w:lang w:val="en-US"/>
          </w:rPr>
          <w:t>p</w:t>
        </w:r>
      </w:ins>
      <w:ins w:id="9" w:author="USER" w:date="2018-03-27T22:45:00Z">
        <w:r w:rsidR="00986D43">
          <w:rPr>
            <w:rFonts w:ascii="Times New Roman" w:hAnsi="Times New Roman" w:cs="Times New Roman"/>
            <w:lang w:val="en-US"/>
          </w:rPr>
          <w:t>hysical</w:t>
        </w:r>
      </w:ins>
      <w:ins w:id="10" w:author="USER" w:date="2018-03-27T22:44:00Z">
        <w:r w:rsidR="00986D43" w:rsidRPr="007475D9">
          <w:rPr>
            <w:rFonts w:ascii="Times New Roman" w:hAnsi="Times New Roman" w:cs="Times New Roman"/>
            <w:lang w:val="en-US"/>
          </w:rPr>
          <w:t xml:space="preserve"> </w:t>
        </w:r>
      </w:ins>
      <w:r w:rsidRPr="007475D9">
        <w:rPr>
          <w:rFonts w:ascii="Times New Roman" w:hAnsi="Times New Roman" w:cs="Times New Roman"/>
          <w:lang w:val="en-US"/>
        </w:rPr>
        <w:t xml:space="preserve">history, or environmental science. It overlaps with the closely related sciences of evolutionary biology, genetics, and ethology. An </w:t>
      </w:r>
      <w:del w:id="11" w:author="USER" w:date="2018-03-27T22:45:00Z">
        <w:r w:rsidRPr="007475D9" w:rsidDel="00986D43">
          <w:rPr>
            <w:rFonts w:ascii="Times New Roman" w:hAnsi="Times New Roman" w:cs="Times New Roman"/>
            <w:lang w:val="en-US"/>
          </w:rPr>
          <w:delText xml:space="preserve">important </w:delText>
        </w:r>
      </w:del>
      <w:ins w:id="12" w:author="USER" w:date="2018-03-27T22:45:00Z">
        <w:r w:rsidR="00986D43">
          <w:rPr>
            <w:rFonts w:ascii="Times New Roman" w:hAnsi="Times New Roman" w:cs="Times New Roman"/>
            <w:lang w:val="en-US"/>
          </w:rPr>
          <w:t>significant</w:t>
        </w:r>
        <w:r w:rsidR="00986D43" w:rsidRPr="007475D9">
          <w:rPr>
            <w:rFonts w:ascii="Times New Roman" w:hAnsi="Times New Roman" w:cs="Times New Roman"/>
            <w:lang w:val="en-US"/>
          </w:rPr>
          <w:t xml:space="preserve"> </w:t>
        </w:r>
      </w:ins>
      <w:r w:rsidRPr="007475D9">
        <w:rPr>
          <w:rFonts w:ascii="Times New Roman" w:hAnsi="Times New Roman" w:cs="Times New Roman"/>
          <w:lang w:val="en-US"/>
        </w:rPr>
        <w:t xml:space="preserve">focus for ecologists is to improve the understanding of how biodiversity affects </w:t>
      </w:r>
      <w:del w:id="13" w:author="USER" w:date="2018-03-27T22:47:00Z">
        <w:r w:rsidRPr="007475D9" w:rsidDel="00986D43">
          <w:rPr>
            <w:rFonts w:ascii="Times New Roman" w:hAnsi="Times New Roman" w:cs="Times New Roman"/>
            <w:lang w:val="en-US"/>
          </w:rPr>
          <w:delText xml:space="preserve">ecological </w:delText>
        </w:r>
      </w:del>
      <w:ins w:id="14" w:author="USER" w:date="2018-03-27T22:47:00Z">
        <w:r w:rsidR="00986D43">
          <w:rPr>
            <w:rFonts w:ascii="Times New Roman" w:hAnsi="Times New Roman" w:cs="Times New Roman"/>
            <w:lang w:val="en-US"/>
          </w:rPr>
          <w:t xml:space="preserve">green </w:t>
        </w:r>
      </w:ins>
      <w:r w:rsidRPr="007475D9">
        <w:rPr>
          <w:rFonts w:ascii="Times New Roman" w:hAnsi="Times New Roman" w:cs="Times New Roman"/>
          <w:lang w:val="en-US"/>
        </w:rPr>
        <w:t>function. Ecologists seek to explain:</w:t>
      </w:r>
    </w:p>
    <w:p w:rsidR="00F94E11" w:rsidRPr="007475D9" w:rsidRDefault="00F94E11" w:rsidP="007475D9">
      <w:pPr>
        <w:spacing w:before="240" w:after="240" w:line="312" w:lineRule="auto"/>
        <w:rPr>
          <w:rFonts w:ascii="Times New Roman" w:hAnsi="Times New Roman" w:cs="Times New Roman"/>
          <w:lang w:val="en-US"/>
        </w:rPr>
      </w:pPr>
      <w:r w:rsidRPr="007475D9">
        <w:rPr>
          <w:rFonts w:ascii="Times New Roman" w:hAnsi="Times New Roman" w:cs="Times New Roman"/>
          <w:lang w:val="en-US"/>
        </w:rPr>
        <w:t>Life processes, interactions, and adaptations</w:t>
      </w:r>
    </w:p>
    <w:p w:rsidR="00F94E11" w:rsidRPr="007475D9" w:rsidRDefault="00F94E11" w:rsidP="007475D9">
      <w:pPr>
        <w:spacing w:before="240" w:after="240" w:line="312" w:lineRule="auto"/>
        <w:rPr>
          <w:rFonts w:ascii="Times New Roman" w:hAnsi="Times New Roman" w:cs="Times New Roman"/>
          <w:lang w:val="en-US"/>
        </w:rPr>
      </w:pPr>
      <w:r w:rsidRPr="007475D9">
        <w:rPr>
          <w:rFonts w:ascii="Times New Roman" w:hAnsi="Times New Roman" w:cs="Times New Roman"/>
          <w:lang w:val="en-US"/>
        </w:rPr>
        <w:t>The movement of materials and energy through living communities</w:t>
      </w:r>
    </w:p>
    <w:p w:rsidR="00F94E11" w:rsidRPr="007475D9" w:rsidRDefault="00F94E11" w:rsidP="007475D9">
      <w:pPr>
        <w:spacing w:before="240" w:after="240" w:line="312" w:lineRule="auto"/>
        <w:rPr>
          <w:rFonts w:ascii="Times New Roman" w:hAnsi="Times New Roman" w:cs="Times New Roman"/>
          <w:lang w:val="en-US"/>
        </w:rPr>
      </w:pPr>
      <w:r w:rsidRPr="007475D9">
        <w:rPr>
          <w:rFonts w:ascii="Times New Roman" w:hAnsi="Times New Roman" w:cs="Times New Roman"/>
          <w:lang w:val="en-US"/>
        </w:rPr>
        <w:t>The successional development of ecosystems</w:t>
      </w:r>
    </w:p>
    <w:p w:rsidR="00F94E11" w:rsidRPr="007475D9" w:rsidRDefault="00F94E11" w:rsidP="007475D9">
      <w:pPr>
        <w:spacing w:before="240" w:after="240" w:line="312" w:lineRule="auto"/>
        <w:rPr>
          <w:rFonts w:ascii="Times New Roman" w:hAnsi="Times New Roman" w:cs="Times New Roman"/>
          <w:lang w:val="en-US"/>
        </w:rPr>
      </w:pPr>
      <w:r w:rsidRPr="007475D9">
        <w:rPr>
          <w:rFonts w:ascii="Times New Roman" w:hAnsi="Times New Roman" w:cs="Times New Roman"/>
          <w:lang w:val="en-US"/>
        </w:rPr>
        <w:t>The abundance and distribution of organisms and biodiversity in the context of the environment.</w:t>
      </w:r>
    </w:p>
    <w:p w:rsidR="00F94E11" w:rsidRPr="00605507" w:rsidRDefault="00F94E11" w:rsidP="007475D9">
      <w:pPr>
        <w:spacing w:before="240" w:after="240" w:line="312" w:lineRule="auto"/>
        <w:rPr>
          <w:rFonts w:ascii="Times New Roman" w:hAnsi="Times New Roman" w:cs="Times New Roman"/>
        </w:rPr>
      </w:pPr>
      <w:r w:rsidRPr="007475D9">
        <w:rPr>
          <w:rFonts w:ascii="Times New Roman" w:hAnsi="Times New Roman" w:cs="Times New Roman"/>
          <w:lang w:val="en-US"/>
        </w:rPr>
        <w:t>Ecology has practical applications in conservation biology, wetland management, natural resource management (agroecology, agriculture, forestry, agroforestry, fisheries),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moderate processes acting on living (biotic) and non-living (abiotic) components of the planet. Ecosystems sustain life-supporting functions and produce natural capital like biomass production (food, fuel, fiber, and medicine), the regulation of climate, global biogeochemical cycles, water filtration, soil formation, erosion control, flood protection, and many other natural features of scientific, historical, economic, or intrinsic value.</w:t>
      </w:r>
    </w:p>
    <w:p w:rsidR="00F94E11" w:rsidRPr="007475D9" w:rsidRDefault="00F94E11" w:rsidP="00F94E11">
      <w:pPr>
        <w:spacing w:before="240" w:after="240"/>
      </w:pPr>
    </w:p>
    <w:p w:rsidR="00F94E11" w:rsidRPr="00F94E11" w:rsidRDefault="00F94E11" w:rsidP="00F94E11">
      <w:pPr>
        <w:pStyle w:val="1"/>
        <w:spacing w:before="0" w:after="380"/>
        <w:rPr>
          <w:rFonts w:ascii="Arial" w:hAnsi="Arial" w:cs="Arial"/>
          <w:color w:val="FF0000"/>
          <w:sz w:val="34"/>
          <w:szCs w:val="34"/>
          <w:lang w:val="en-US"/>
        </w:rPr>
      </w:pPr>
      <w:bookmarkStart w:id="15" w:name="_Toc509953354"/>
      <w:r w:rsidRPr="00F94E11">
        <w:rPr>
          <w:rFonts w:ascii="Arial" w:hAnsi="Arial" w:cs="Arial"/>
          <w:color w:val="FF0000"/>
          <w:sz w:val="34"/>
          <w:szCs w:val="34"/>
          <w:lang w:val="en-US"/>
        </w:rPr>
        <w:lastRenderedPageBreak/>
        <w:t>Levels, scope, and scale of organization</w:t>
      </w:r>
      <w:bookmarkEnd w:id="15"/>
    </w:p>
    <w:p w:rsidR="00F94E11" w:rsidRPr="007475D9" w:rsidRDefault="00F94E11" w:rsidP="007475D9">
      <w:pPr>
        <w:spacing w:before="240" w:after="240" w:line="312" w:lineRule="auto"/>
        <w:ind w:firstLine="709"/>
        <w:rPr>
          <w:rFonts w:ascii="Times New Roman" w:hAnsi="Times New Roman" w:cs="Times New Roman"/>
          <w:lang w:val="en-US"/>
        </w:rPr>
      </w:pPr>
      <w:r w:rsidRPr="007475D9">
        <w:rPr>
          <w:rFonts w:ascii="Times New Roman" w:hAnsi="Times New Roman" w:cs="Times New Roman"/>
          <w:lang w:val="en-US"/>
        </w:rPr>
        <w:t>The scope of ecology contains a wide array of interacting levels of organization spanning micro-level (e.g., cells) to a planetary scale (e.g., biosphere) phenomena. Ecosystems, for example, contain abiotic resources and interacting life forms (i.e., individual organisms that aggregate into populations which aggregate into distinct ecological communities). Ecosystems are dynamic, they do not always follow a linear successional path, but they are always changing, sometimes rapidly and sometimes so slowly that it can take thousands of years for ecological processes to bring about certain successional stages of a forest. An ecosystem's area can vary greatly, from tiny to vast. A single tree is of little consequence to the classification of a forest ecosystem, but critically relevant to organisms living in and on it.[3] Several generations of an aphid population can exist over the lifespan of a single leaf. Each of those aphids, in turn, support diverse bacterial communities.[4] The nature of connections in ecological communities cannot be explained by knowing the details of each species in isolation, because the emergent pattern is neither revealed nor predicted until the ecosystem is studied as an integrated whole.[5] Some ecological principles, however, do exhibit collective properties where the sum of the components explain the properties of the whole, such as birth rates of a population being equal to the sum of individual births over a designated time frame.[6]</w:t>
      </w:r>
    </w:p>
    <w:p w:rsidR="00F94E11" w:rsidRPr="007475D9" w:rsidRDefault="00F94E11" w:rsidP="00F94E11">
      <w:pPr>
        <w:spacing w:before="240" w:after="240"/>
        <w:rPr>
          <w:rFonts w:ascii="Times New Roman" w:hAnsi="Times New Roman" w:cs="Times New Roman"/>
          <w:lang w:val="en-US"/>
        </w:rPr>
      </w:pPr>
      <w:r w:rsidRPr="007475D9">
        <w:rPr>
          <w:rFonts w:ascii="Times New Roman" w:hAnsi="Times New Roman" w:cs="Times New Roman"/>
          <w:lang w:val="en-US"/>
        </w:rPr>
        <w:br w:type="page"/>
      </w:r>
    </w:p>
    <w:p w:rsidR="00F94E11" w:rsidRPr="00F94E11" w:rsidRDefault="00F94E11" w:rsidP="00F94E11">
      <w:pPr>
        <w:pStyle w:val="2"/>
        <w:rPr>
          <w:lang w:val="en-US"/>
        </w:rPr>
      </w:pPr>
      <w:bookmarkStart w:id="16" w:name="_Toc509953355"/>
      <w:r w:rsidRPr="00F94E11">
        <w:rPr>
          <w:lang w:val="en-US"/>
        </w:rPr>
        <w:lastRenderedPageBreak/>
        <w:t>Hierarchy</w:t>
      </w:r>
      <w:bookmarkEnd w:id="16"/>
    </w:p>
    <w:p w:rsidR="00F94E11" w:rsidRPr="007475D9" w:rsidRDefault="00F94E11" w:rsidP="007475D9">
      <w:pPr>
        <w:spacing w:before="240" w:after="240" w:line="312" w:lineRule="auto"/>
        <w:ind w:firstLine="709"/>
        <w:rPr>
          <w:rFonts w:ascii="Times New Roman" w:hAnsi="Times New Roman" w:cs="Times New Roman"/>
          <w:lang w:val="en-US"/>
        </w:rPr>
      </w:pPr>
      <w:r w:rsidRPr="007475D9">
        <w:rPr>
          <w:rFonts w:ascii="Times New Roman" w:hAnsi="Times New Roman" w:cs="Times New Roman"/>
          <w:lang w:val="en-US"/>
        </w:rPr>
        <w:t>System behaviors must first be arrayed into different levels of organization. Behaviors corresponding to higher levels occur at slow rates. Conversely, lower organizational levels exhibit rapid rates. For example, individual tree leaves respond rapidly to momentary changes in light intensity, CO2 concentration, and the like. The growth of the tree responds more slowly and integrates these short-term changes.</w:t>
      </w:r>
    </w:p>
    <w:p w:rsidR="00F94E11" w:rsidRPr="007475D9" w:rsidRDefault="00F94E11" w:rsidP="007475D9">
      <w:pPr>
        <w:spacing w:before="240" w:after="240" w:line="312" w:lineRule="auto"/>
        <w:rPr>
          <w:rFonts w:ascii="Times New Roman" w:hAnsi="Times New Roman" w:cs="Times New Roman"/>
          <w:lang w:val="en-US"/>
        </w:rPr>
      </w:pPr>
      <w:r w:rsidRPr="007475D9">
        <w:rPr>
          <w:rFonts w:ascii="Times New Roman" w:hAnsi="Times New Roman" w:cs="Times New Roman"/>
          <w:lang w:val="en-US"/>
        </w:rPr>
        <w:t>O'Neill et al. (1986)[7]:76</w:t>
      </w:r>
    </w:p>
    <w:p w:rsidR="00F94E11" w:rsidRPr="007475D9" w:rsidRDefault="00F94E11" w:rsidP="007475D9">
      <w:pPr>
        <w:spacing w:before="240" w:after="240" w:line="312" w:lineRule="auto"/>
        <w:rPr>
          <w:rFonts w:ascii="Times New Roman" w:hAnsi="Times New Roman" w:cs="Times New Roman"/>
          <w:lang w:val="en-US"/>
        </w:rPr>
      </w:pPr>
    </w:p>
    <w:p w:rsidR="00F94E11" w:rsidRPr="007475D9" w:rsidRDefault="00F94E11" w:rsidP="007475D9">
      <w:pPr>
        <w:spacing w:before="240" w:after="240" w:line="312" w:lineRule="auto"/>
        <w:rPr>
          <w:rFonts w:ascii="Times New Roman" w:hAnsi="Times New Roman" w:cs="Times New Roman"/>
          <w:lang w:val="en-US"/>
        </w:rPr>
      </w:pPr>
      <w:r w:rsidRPr="007475D9">
        <w:rPr>
          <w:rFonts w:ascii="Times New Roman" w:hAnsi="Times New Roman" w:cs="Times New Roman"/>
          <w:lang w:val="en-US"/>
        </w:rPr>
        <w:t>The scale of ecological dynamics can operate like a closed system, such as aphids migrating on a single tree, while at the same time remain open with regard to broader scale influences, such as atmosphere or climate. Hence, ecologists classify ecosystems hierarchically by analyzing data collected from finer scale units, such as vegetation associations, climate, and soil types, and integrate this information to identify emergent patterns of uniform organization and processes that operate on local to regional, landscape, and chronological scales.</w:t>
      </w:r>
    </w:p>
    <w:p w:rsidR="00F94E11" w:rsidRPr="007475D9" w:rsidRDefault="00F94E11" w:rsidP="007475D9">
      <w:pPr>
        <w:spacing w:before="240" w:after="240" w:line="312" w:lineRule="auto"/>
        <w:rPr>
          <w:rFonts w:ascii="Times New Roman" w:hAnsi="Times New Roman" w:cs="Times New Roman"/>
          <w:lang w:val="en-US"/>
        </w:rPr>
      </w:pPr>
    </w:p>
    <w:p w:rsidR="00F94E11" w:rsidRDefault="00F94E11" w:rsidP="007475D9">
      <w:pPr>
        <w:spacing w:before="240" w:after="240" w:line="312" w:lineRule="auto"/>
        <w:rPr>
          <w:rFonts w:ascii="Times New Roman" w:hAnsi="Times New Roman" w:cs="Times New Roman"/>
          <w:lang w:val="en-US"/>
        </w:rPr>
      </w:pPr>
      <w:r w:rsidRPr="007475D9">
        <w:rPr>
          <w:rFonts w:ascii="Times New Roman" w:hAnsi="Times New Roman" w:cs="Times New Roman"/>
          <w:lang w:val="en-US"/>
        </w:rPr>
        <w:t>To structure the study of ecology into a conceptually manageable framework, the biological world is organized into a nested hierarchy, ranging in scale from genes, to cells, to tissues, to organs, to organisms, to species, to populations, to communities, to ecosystems, to biomes, and up to the level of the biosphere.[8] This framework forms a panarchy[9] and exhibits non-linear behaviors; this means that "effect and cause are disproportionate, so that small changes to critical variables, such as the number of nitrogen fixers, can lead to disproportionate, perhaps irreversible, changes in the system properties.</w:t>
      </w:r>
    </w:p>
    <w:p w:rsidR="00EB6D14" w:rsidRPr="00EB6D14" w:rsidRDefault="00EB6D14" w:rsidP="00EB6D14">
      <w:pPr>
        <w:spacing w:before="240" w:after="240" w:line="312" w:lineRule="auto"/>
        <w:jc w:val="center"/>
        <w:rPr>
          <w:rFonts w:ascii="Times New Roman" w:hAnsi="Times New Roman" w:cs="Times New Roman"/>
          <w:b/>
        </w:rPr>
      </w:pPr>
      <w:r w:rsidRPr="00EB6D14">
        <w:rPr>
          <w:rFonts w:ascii="Times New Roman" w:hAnsi="Times New Roman" w:cs="Times New Roman"/>
          <w:b/>
          <w:lang w:val="en-US"/>
        </w:rPr>
        <w:t>Class Schedule</w:t>
      </w:r>
    </w:p>
    <w:tbl>
      <w:tblPr>
        <w:tblStyle w:val="a7"/>
        <w:tblW w:w="8882" w:type="dxa"/>
        <w:tblLook w:val="04A0"/>
      </w:tblPr>
      <w:tblGrid>
        <w:gridCol w:w="1776"/>
        <w:gridCol w:w="1776"/>
        <w:gridCol w:w="1776"/>
        <w:gridCol w:w="1777"/>
        <w:gridCol w:w="1777"/>
      </w:tblGrid>
      <w:tr w:rsidR="0023170A" w:rsidTr="005E4F84">
        <w:trPr>
          <w:trHeight w:val="327"/>
        </w:trPr>
        <w:tc>
          <w:tcPr>
            <w:tcW w:w="1776" w:type="dxa"/>
            <w:shd w:val="clear" w:color="auto" w:fill="548DD4" w:themeFill="text2" w:themeFillTint="99"/>
          </w:tcPr>
          <w:p w:rsidR="0023170A" w:rsidRPr="000C77E6" w:rsidRDefault="0023170A" w:rsidP="005E4F84">
            <w:pPr>
              <w:jc w:val="center"/>
              <w:rPr>
                <w:lang w:val="en-US"/>
              </w:rPr>
            </w:pPr>
            <w:r>
              <w:rPr>
                <w:lang w:val="en-US"/>
              </w:rPr>
              <w:t>LESSON</w:t>
            </w:r>
          </w:p>
        </w:tc>
        <w:tc>
          <w:tcPr>
            <w:tcW w:w="1776" w:type="dxa"/>
            <w:shd w:val="clear" w:color="auto" w:fill="548DD4" w:themeFill="text2" w:themeFillTint="99"/>
          </w:tcPr>
          <w:p w:rsidR="0023170A" w:rsidRPr="000C77E6" w:rsidRDefault="0023170A" w:rsidP="005E4F84">
            <w:pPr>
              <w:jc w:val="center"/>
              <w:rPr>
                <w:lang w:val="en-US"/>
              </w:rPr>
            </w:pPr>
            <w:r>
              <w:rPr>
                <w:lang w:val="en-US"/>
              </w:rPr>
              <w:t>TOPIC</w:t>
            </w:r>
          </w:p>
        </w:tc>
        <w:tc>
          <w:tcPr>
            <w:tcW w:w="1776" w:type="dxa"/>
            <w:shd w:val="clear" w:color="auto" w:fill="548DD4" w:themeFill="text2" w:themeFillTint="99"/>
          </w:tcPr>
          <w:p w:rsidR="0023170A" w:rsidRPr="000C77E6" w:rsidRDefault="0023170A" w:rsidP="005E4F84">
            <w:pPr>
              <w:jc w:val="center"/>
              <w:rPr>
                <w:lang w:val="en-US"/>
              </w:rPr>
            </w:pPr>
            <w:r>
              <w:rPr>
                <w:lang w:val="en-US"/>
              </w:rPr>
              <w:t>ASSIGNMENT</w:t>
            </w:r>
          </w:p>
        </w:tc>
        <w:tc>
          <w:tcPr>
            <w:tcW w:w="1777" w:type="dxa"/>
            <w:shd w:val="clear" w:color="auto" w:fill="548DD4" w:themeFill="text2" w:themeFillTint="99"/>
          </w:tcPr>
          <w:p w:rsidR="0023170A" w:rsidRPr="000C77E6" w:rsidRDefault="0023170A" w:rsidP="005E4F84">
            <w:pPr>
              <w:jc w:val="center"/>
              <w:rPr>
                <w:lang w:val="en-US"/>
              </w:rPr>
            </w:pPr>
            <w:r>
              <w:rPr>
                <w:lang w:val="en-US"/>
              </w:rPr>
              <w:t>Points</w:t>
            </w:r>
          </w:p>
        </w:tc>
        <w:tc>
          <w:tcPr>
            <w:tcW w:w="1777" w:type="dxa"/>
            <w:shd w:val="clear" w:color="auto" w:fill="548DD4" w:themeFill="text2" w:themeFillTint="99"/>
          </w:tcPr>
          <w:p w:rsidR="0023170A" w:rsidRPr="000C77E6" w:rsidRDefault="0023170A" w:rsidP="005E4F84">
            <w:pPr>
              <w:jc w:val="center"/>
              <w:rPr>
                <w:lang w:val="en-US"/>
              </w:rPr>
            </w:pPr>
            <w:r>
              <w:rPr>
                <w:lang w:val="en-US"/>
              </w:rPr>
              <w:t>DUE</w:t>
            </w:r>
          </w:p>
        </w:tc>
      </w:tr>
      <w:tr w:rsidR="0023170A" w:rsidTr="005E4F84">
        <w:trPr>
          <w:trHeight w:val="327"/>
        </w:trPr>
        <w:tc>
          <w:tcPr>
            <w:tcW w:w="1776" w:type="dxa"/>
            <w:vMerge w:val="restart"/>
            <w:shd w:val="clear" w:color="auto" w:fill="8DB3E2" w:themeFill="text2" w:themeFillTint="66"/>
          </w:tcPr>
          <w:p w:rsidR="0023170A" w:rsidRPr="000C77E6" w:rsidRDefault="0023170A" w:rsidP="005E4F84">
            <w:pPr>
              <w:jc w:val="center"/>
              <w:rPr>
                <w:lang w:val="en-US"/>
              </w:rPr>
            </w:pPr>
            <w:r>
              <w:rPr>
                <w:lang w:val="en-US"/>
              </w:rPr>
              <w:t>1</w:t>
            </w:r>
          </w:p>
        </w:tc>
        <w:tc>
          <w:tcPr>
            <w:tcW w:w="1776" w:type="dxa"/>
            <w:vMerge w:val="restart"/>
            <w:shd w:val="clear" w:color="auto" w:fill="8DB3E2" w:themeFill="text2" w:themeFillTint="66"/>
          </w:tcPr>
          <w:p w:rsidR="0023170A" w:rsidRPr="000C77E6" w:rsidRDefault="0023170A" w:rsidP="005E4F84">
            <w:pPr>
              <w:rPr>
                <w:lang w:val="en-US"/>
              </w:rPr>
            </w:pPr>
            <w:r>
              <w:rPr>
                <w:lang w:val="en-US"/>
              </w:rPr>
              <w:t>What is Distance Learning?</w:t>
            </w:r>
          </w:p>
        </w:tc>
        <w:tc>
          <w:tcPr>
            <w:tcW w:w="1776" w:type="dxa"/>
            <w:shd w:val="clear" w:color="auto" w:fill="8DB3E2" w:themeFill="text2" w:themeFillTint="66"/>
          </w:tcPr>
          <w:p w:rsidR="0023170A" w:rsidRPr="000C77E6" w:rsidRDefault="0023170A" w:rsidP="005E4F84">
            <w:pPr>
              <w:rPr>
                <w:lang w:val="en-US"/>
              </w:rPr>
            </w:pPr>
            <w:r>
              <w:rPr>
                <w:lang w:val="en-US"/>
              </w:rPr>
              <w:t>Wiki #1</w:t>
            </w:r>
          </w:p>
        </w:tc>
        <w:tc>
          <w:tcPr>
            <w:tcW w:w="1777" w:type="dxa"/>
            <w:shd w:val="clear" w:color="auto" w:fill="8DB3E2" w:themeFill="text2" w:themeFillTint="66"/>
          </w:tcPr>
          <w:p w:rsidR="0023170A" w:rsidRPr="000C77E6" w:rsidRDefault="0023170A" w:rsidP="005E4F84">
            <w:pPr>
              <w:rPr>
                <w:lang w:val="en-US"/>
              </w:rPr>
            </w:pPr>
            <w:r>
              <w:rPr>
                <w:lang w:val="en-US"/>
              </w:rPr>
              <w:t>10</w:t>
            </w:r>
          </w:p>
        </w:tc>
        <w:tc>
          <w:tcPr>
            <w:tcW w:w="1777" w:type="dxa"/>
            <w:shd w:val="clear" w:color="auto" w:fill="8DB3E2" w:themeFill="text2" w:themeFillTint="66"/>
          </w:tcPr>
          <w:p w:rsidR="0023170A" w:rsidRPr="000C77E6" w:rsidRDefault="0023170A" w:rsidP="005E4F84">
            <w:pPr>
              <w:rPr>
                <w:lang w:val="en-US"/>
              </w:rPr>
            </w:pPr>
            <w:r>
              <w:rPr>
                <w:lang w:val="en-US"/>
              </w:rPr>
              <w:t>March 10</w:t>
            </w:r>
          </w:p>
        </w:tc>
      </w:tr>
      <w:tr w:rsidR="0023170A" w:rsidTr="005E4F84">
        <w:trPr>
          <w:trHeight w:val="180"/>
        </w:trPr>
        <w:tc>
          <w:tcPr>
            <w:tcW w:w="1776" w:type="dxa"/>
            <w:vMerge/>
            <w:shd w:val="clear" w:color="auto" w:fill="8DB3E2" w:themeFill="text2" w:themeFillTint="66"/>
          </w:tcPr>
          <w:p w:rsidR="0023170A" w:rsidRDefault="0023170A" w:rsidP="005E4F84">
            <w:pPr>
              <w:jc w:val="center"/>
            </w:pPr>
          </w:p>
        </w:tc>
        <w:tc>
          <w:tcPr>
            <w:tcW w:w="1776" w:type="dxa"/>
            <w:vMerge/>
            <w:shd w:val="clear" w:color="auto" w:fill="8DB3E2" w:themeFill="text2" w:themeFillTint="66"/>
          </w:tcPr>
          <w:p w:rsidR="0023170A" w:rsidRDefault="0023170A" w:rsidP="005E4F84"/>
        </w:tc>
        <w:tc>
          <w:tcPr>
            <w:tcW w:w="1776" w:type="dxa"/>
            <w:shd w:val="clear" w:color="auto" w:fill="C6D9F1" w:themeFill="text2" w:themeFillTint="33"/>
          </w:tcPr>
          <w:p w:rsidR="0023170A" w:rsidRPr="000C77E6" w:rsidRDefault="0023170A" w:rsidP="005E4F84">
            <w:pPr>
              <w:rPr>
                <w:lang w:val="en-US"/>
              </w:rPr>
            </w:pPr>
            <w:r>
              <w:rPr>
                <w:lang w:val="en-US"/>
              </w:rPr>
              <w:t>Presentation</w:t>
            </w:r>
          </w:p>
        </w:tc>
        <w:tc>
          <w:tcPr>
            <w:tcW w:w="1777" w:type="dxa"/>
            <w:shd w:val="clear" w:color="auto" w:fill="C6D9F1" w:themeFill="text2" w:themeFillTint="33"/>
          </w:tcPr>
          <w:p w:rsidR="0023170A" w:rsidRPr="000C77E6" w:rsidRDefault="0023170A" w:rsidP="005E4F84">
            <w:pPr>
              <w:rPr>
                <w:lang w:val="en-US"/>
              </w:rPr>
            </w:pPr>
            <w:r>
              <w:rPr>
                <w:lang w:val="en-US"/>
              </w:rPr>
              <w:t>20</w:t>
            </w:r>
          </w:p>
        </w:tc>
        <w:tc>
          <w:tcPr>
            <w:tcW w:w="1777" w:type="dxa"/>
            <w:shd w:val="clear" w:color="auto" w:fill="C6D9F1" w:themeFill="text2" w:themeFillTint="33"/>
          </w:tcPr>
          <w:p w:rsidR="0023170A" w:rsidRDefault="0023170A" w:rsidP="005E4F84"/>
        </w:tc>
      </w:tr>
      <w:tr w:rsidR="0023170A" w:rsidTr="005E4F84">
        <w:trPr>
          <w:trHeight w:val="684"/>
        </w:trPr>
        <w:tc>
          <w:tcPr>
            <w:tcW w:w="1776" w:type="dxa"/>
            <w:shd w:val="clear" w:color="auto" w:fill="8DB3E2" w:themeFill="text2" w:themeFillTint="66"/>
          </w:tcPr>
          <w:p w:rsidR="0023170A" w:rsidRPr="000C77E6" w:rsidRDefault="0023170A" w:rsidP="005E4F84">
            <w:pPr>
              <w:jc w:val="center"/>
              <w:rPr>
                <w:lang w:val="en-US"/>
              </w:rPr>
            </w:pPr>
            <w:r>
              <w:rPr>
                <w:lang w:val="en-US"/>
              </w:rPr>
              <w:t>2</w:t>
            </w:r>
          </w:p>
        </w:tc>
        <w:tc>
          <w:tcPr>
            <w:tcW w:w="1776" w:type="dxa"/>
            <w:shd w:val="clear" w:color="auto" w:fill="8DB3E2" w:themeFill="text2" w:themeFillTint="66"/>
          </w:tcPr>
          <w:p w:rsidR="0023170A" w:rsidRPr="000C77E6" w:rsidRDefault="0023170A" w:rsidP="005E4F84">
            <w:pPr>
              <w:rPr>
                <w:lang w:val="en-US"/>
              </w:rPr>
            </w:pPr>
            <w:r>
              <w:rPr>
                <w:lang w:val="en-US"/>
              </w:rPr>
              <w:t xml:space="preserve">History &amp; Theories </w:t>
            </w:r>
          </w:p>
        </w:tc>
        <w:tc>
          <w:tcPr>
            <w:tcW w:w="1776" w:type="dxa"/>
            <w:shd w:val="clear" w:color="auto" w:fill="8DB3E2" w:themeFill="text2" w:themeFillTint="66"/>
          </w:tcPr>
          <w:p w:rsidR="0023170A" w:rsidRPr="000C77E6" w:rsidRDefault="0023170A" w:rsidP="005E4F84">
            <w:pPr>
              <w:rPr>
                <w:lang w:val="en-US"/>
              </w:rPr>
            </w:pPr>
            <w:r>
              <w:rPr>
                <w:lang w:val="en-US"/>
              </w:rPr>
              <w:t xml:space="preserve">Brief Paper </w:t>
            </w:r>
          </w:p>
        </w:tc>
        <w:tc>
          <w:tcPr>
            <w:tcW w:w="1777" w:type="dxa"/>
            <w:shd w:val="clear" w:color="auto" w:fill="8DB3E2" w:themeFill="text2" w:themeFillTint="66"/>
          </w:tcPr>
          <w:p w:rsidR="0023170A" w:rsidRPr="000C77E6" w:rsidRDefault="0023170A" w:rsidP="005E4F84">
            <w:pPr>
              <w:rPr>
                <w:lang w:val="en-US"/>
              </w:rPr>
            </w:pPr>
            <w:r>
              <w:rPr>
                <w:lang w:val="en-US"/>
              </w:rPr>
              <w:t>20</w:t>
            </w:r>
          </w:p>
        </w:tc>
        <w:tc>
          <w:tcPr>
            <w:tcW w:w="1777" w:type="dxa"/>
            <w:shd w:val="clear" w:color="auto" w:fill="8DB3E2" w:themeFill="text2" w:themeFillTint="66"/>
          </w:tcPr>
          <w:p w:rsidR="0023170A" w:rsidRPr="000C77E6" w:rsidRDefault="0023170A" w:rsidP="005E4F84">
            <w:pPr>
              <w:rPr>
                <w:lang w:val="en-US"/>
              </w:rPr>
            </w:pPr>
            <w:r>
              <w:rPr>
                <w:lang w:val="en-US"/>
              </w:rPr>
              <w:t>March 24</w:t>
            </w:r>
          </w:p>
        </w:tc>
      </w:tr>
      <w:tr w:rsidR="0023170A" w:rsidTr="005E4F84">
        <w:trPr>
          <w:trHeight w:val="327"/>
        </w:trPr>
        <w:tc>
          <w:tcPr>
            <w:tcW w:w="8882" w:type="dxa"/>
            <w:gridSpan w:val="5"/>
            <w:shd w:val="clear" w:color="auto" w:fill="C6D9F1" w:themeFill="text2" w:themeFillTint="33"/>
          </w:tcPr>
          <w:p w:rsidR="0023170A" w:rsidRPr="000C77E6" w:rsidRDefault="0023170A" w:rsidP="005E4F84">
            <w:pPr>
              <w:jc w:val="center"/>
              <w:rPr>
                <w:lang w:val="en-US"/>
              </w:rPr>
            </w:pPr>
            <w:r>
              <w:rPr>
                <w:lang w:val="en-US"/>
              </w:rPr>
              <w:t>Spring Break</w:t>
            </w:r>
          </w:p>
        </w:tc>
      </w:tr>
      <w:tr w:rsidR="0023170A" w:rsidTr="005E4F84">
        <w:trPr>
          <w:trHeight w:val="327"/>
        </w:trPr>
        <w:tc>
          <w:tcPr>
            <w:tcW w:w="1776" w:type="dxa"/>
            <w:vMerge w:val="restart"/>
            <w:shd w:val="clear" w:color="auto" w:fill="8DB3E2" w:themeFill="text2" w:themeFillTint="66"/>
          </w:tcPr>
          <w:p w:rsidR="0023170A" w:rsidRPr="000C77E6" w:rsidRDefault="0023170A" w:rsidP="005E4F84">
            <w:pPr>
              <w:jc w:val="center"/>
              <w:rPr>
                <w:lang w:val="en-US"/>
              </w:rPr>
            </w:pPr>
            <w:r>
              <w:rPr>
                <w:lang w:val="en-US"/>
              </w:rPr>
              <w:t>3</w:t>
            </w:r>
          </w:p>
        </w:tc>
        <w:tc>
          <w:tcPr>
            <w:tcW w:w="1776" w:type="dxa"/>
            <w:vMerge w:val="restart"/>
            <w:shd w:val="clear" w:color="auto" w:fill="8DB3E2" w:themeFill="text2" w:themeFillTint="66"/>
          </w:tcPr>
          <w:p w:rsidR="0023170A" w:rsidRPr="000C77E6" w:rsidRDefault="0023170A" w:rsidP="005E4F84">
            <w:pPr>
              <w:rPr>
                <w:lang w:val="en-US"/>
              </w:rPr>
            </w:pPr>
            <w:r>
              <w:rPr>
                <w:lang w:val="en-US"/>
              </w:rPr>
              <w:t>Distance Learners</w:t>
            </w:r>
          </w:p>
        </w:tc>
        <w:tc>
          <w:tcPr>
            <w:tcW w:w="1776" w:type="dxa"/>
            <w:shd w:val="clear" w:color="auto" w:fill="8DB3E2" w:themeFill="text2" w:themeFillTint="66"/>
          </w:tcPr>
          <w:p w:rsidR="0023170A" w:rsidRPr="000C77E6" w:rsidRDefault="0023170A" w:rsidP="005E4F84">
            <w:pPr>
              <w:rPr>
                <w:lang w:val="en-US"/>
              </w:rPr>
            </w:pPr>
            <w:r>
              <w:rPr>
                <w:lang w:val="en-US"/>
              </w:rPr>
              <w:t>Discussion #1</w:t>
            </w:r>
          </w:p>
        </w:tc>
        <w:tc>
          <w:tcPr>
            <w:tcW w:w="1777" w:type="dxa"/>
            <w:shd w:val="clear" w:color="auto" w:fill="8DB3E2" w:themeFill="text2" w:themeFillTint="66"/>
          </w:tcPr>
          <w:p w:rsidR="0023170A" w:rsidRPr="000C77E6" w:rsidRDefault="0023170A" w:rsidP="005E4F84">
            <w:pPr>
              <w:rPr>
                <w:lang w:val="en-US"/>
              </w:rPr>
            </w:pPr>
            <w:r>
              <w:rPr>
                <w:lang w:val="en-US"/>
              </w:rPr>
              <w:t>10</w:t>
            </w:r>
          </w:p>
        </w:tc>
        <w:tc>
          <w:tcPr>
            <w:tcW w:w="1777" w:type="dxa"/>
            <w:shd w:val="clear" w:color="auto" w:fill="8DB3E2" w:themeFill="text2" w:themeFillTint="66"/>
          </w:tcPr>
          <w:p w:rsidR="0023170A" w:rsidRPr="000C77E6" w:rsidRDefault="0023170A" w:rsidP="005E4F84">
            <w:pPr>
              <w:rPr>
                <w:lang w:val="en-US"/>
              </w:rPr>
            </w:pPr>
            <w:r>
              <w:rPr>
                <w:lang w:val="en-US"/>
              </w:rPr>
              <w:t>April 7</w:t>
            </w:r>
          </w:p>
        </w:tc>
      </w:tr>
      <w:tr w:rsidR="0023170A" w:rsidTr="005E4F84">
        <w:trPr>
          <w:trHeight w:val="327"/>
        </w:trPr>
        <w:tc>
          <w:tcPr>
            <w:tcW w:w="1776" w:type="dxa"/>
            <w:vMerge/>
            <w:shd w:val="clear" w:color="auto" w:fill="8DB3E2" w:themeFill="text2" w:themeFillTint="66"/>
          </w:tcPr>
          <w:p w:rsidR="0023170A" w:rsidRDefault="0023170A" w:rsidP="005E4F84">
            <w:pPr>
              <w:jc w:val="center"/>
            </w:pPr>
          </w:p>
        </w:tc>
        <w:tc>
          <w:tcPr>
            <w:tcW w:w="1776" w:type="dxa"/>
            <w:vMerge/>
            <w:shd w:val="clear" w:color="auto" w:fill="8DB3E2" w:themeFill="text2" w:themeFillTint="66"/>
          </w:tcPr>
          <w:p w:rsidR="0023170A" w:rsidRDefault="0023170A" w:rsidP="005E4F84"/>
        </w:tc>
        <w:tc>
          <w:tcPr>
            <w:tcW w:w="1776" w:type="dxa"/>
            <w:shd w:val="clear" w:color="auto" w:fill="C6D9F1" w:themeFill="text2" w:themeFillTint="33"/>
          </w:tcPr>
          <w:p w:rsidR="0023170A" w:rsidRPr="000C77E6" w:rsidRDefault="0023170A" w:rsidP="005E4F84">
            <w:pPr>
              <w:rPr>
                <w:lang w:val="en-US"/>
              </w:rPr>
            </w:pPr>
            <w:r>
              <w:rPr>
                <w:lang w:val="en-US"/>
              </w:rPr>
              <w:t>Group Project</w:t>
            </w:r>
          </w:p>
        </w:tc>
        <w:tc>
          <w:tcPr>
            <w:tcW w:w="1777" w:type="dxa"/>
            <w:shd w:val="clear" w:color="auto" w:fill="C6D9F1" w:themeFill="text2" w:themeFillTint="33"/>
          </w:tcPr>
          <w:p w:rsidR="0023170A" w:rsidRPr="000C77E6" w:rsidRDefault="0023170A" w:rsidP="005E4F84">
            <w:pPr>
              <w:rPr>
                <w:lang w:val="en-US"/>
              </w:rPr>
            </w:pPr>
            <w:r>
              <w:rPr>
                <w:lang w:val="en-US"/>
              </w:rPr>
              <w:t>50</w:t>
            </w:r>
          </w:p>
        </w:tc>
        <w:tc>
          <w:tcPr>
            <w:tcW w:w="1777" w:type="dxa"/>
            <w:shd w:val="clear" w:color="auto" w:fill="C6D9F1" w:themeFill="text2" w:themeFillTint="33"/>
          </w:tcPr>
          <w:p w:rsidR="0023170A" w:rsidRPr="000C77E6" w:rsidRDefault="0023170A" w:rsidP="005E4F84">
            <w:pPr>
              <w:rPr>
                <w:lang w:val="en-US"/>
              </w:rPr>
            </w:pPr>
            <w:r>
              <w:rPr>
                <w:lang w:val="en-US"/>
              </w:rPr>
              <w:t>April 14</w:t>
            </w:r>
          </w:p>
        </w:tc>
      </w:tr>
      <w:tr w:rsidR="0023170A" w:rsidTr="005E4F84">
        <w:trPr>
          <w:trHeight w:val="327"/>
        </w:trPr>
        <w:tc>
          <w:tcPr>
            <w:tcW w:w="1776" w:type="dxa"/>
            <w:shd w:val="clear" w:color="auto" w:fill="8DB3E2" w:themeFill="text2" w:themeFillTint="66"/>
          </w:tcPr>
          <w:p w:rsidR="0023170A" w:rsidRPr="000C77E6" w:rsidRDefault="0023170A" w:rsidP="005E4F84">
            <w:pPr>
              <w:jc w:val="center"/>
              <w:rPr>
                <w:lang w:val="en-US"/>
              </w:rPr>
            </w:pPr>
            <w:r>
              <w:rPr>
                <w:lang w:val="en-US"/>
              </w:rPr>
              <w:t>4</w:t>
            </w:r>
          </w:p>
        </w:tc>
        <w:tc>
          <w:tcPr>
            <w:tcW w:w="1776" w:type="dxa"/>
            <w:shd w:val="clear" w:color="auto" w:fill="8DB3E2" w:themeFill="text2" w:themeFillTint="66"/>
          </w:tcPr>
          <w:p w:rsidR="0023170A" w:rsidRPr="000C77E6" w:rsidRDefault="0023170A" w:rsidP="005E4F84">
            <w:pPr>
              <w:rPr>
                <w:lang w:val="en-US"/>
              </w:rPr>
            </w:pPr>
            <w:r>
              <w:rPr>
                <w:lang w:val="en-US"/>
              </w:rPr>
              <w:t>Media Selection</w:t>
            </w:r>
          </w:p>
        </w:tc>
        <w:tc>
          <w:tcPr>
            <w:tcW w:w="1776" w:type="dxa"/>
            <w:shd w:val="clear" w:color="auto" w:fill="8DB3E2" w:themeFill="text2" w:themeFillTint="66"/>
          </w:tcPr>
          <w:p w:rsidR="0023170A" w:rsidRDefault="0023170A" w:rsidP="005E4F84">
            <w:pPr>
              <w:rPr>
                <w:lang w:val="en-US"/>
              </w:rPr>
            </w:pPr>
            <w:r>
              <w:rPr>
                <w:lang w:val="en-US"/>
              </w:rPr>
              <w:t>Blog #1</w:t>
            </w:r>
          </w:p>
        </w:tc>
        <w:tc>
          <w:tcPr>
            <w:tcW w:w="1777" w:type="dxa"/>
            <w:shd w:val="clear" w:color="auto" w:fill="8DB3E2" w:themeFill="text2" w:themeFillTint="66"/>
          </w:tcPr>
          <w:p w:rsidR="0023170A" w:rsidRDefault="0023170A" w:rsidP="005E4F84">
            <w:pPr>
              <w:rPr>
                <w:lang w:val="en-US"/>
              </w:rPr>
            </w:pPr>
            <w:r>
              <w:rPr>
                <w:lang w:val="en-US"/>
              </w:rPr>
              <w:t>10</w:t>
            </w:r>
          </w:p>
        </w:tc>
        <w:tc>
          <w:tcPr>
            <w:tcW w:w="1777" w:type="dxa"/>
            <w:shd w:val="clear" w:color="auto" w:fill="8DB3E2" w:themeFill="text2" w:themeFillTint="66"/>
          </w:tcPr>
          <w:p w:rsidR="0023170A" w:rsidRDefault="0023170A" w:rsidP="005E4F84">
            <w:pPr>
              <w:rPr>
                <w:lang w:val="en-US"/>
              </w:rPr>
            </w:pPr>
            <w:r>
              <w:rPr>
                <w:lang w:val="en-US"/>
              </w:rPr>
              <w:t>April 21</w:t>
            </w:r>
          </w:p>
        </w:tc>
      </w:tr>
    </w:tbl>
    <w:p w:rsidR="00605507" w:rsidRPr="00605507" w:rsidRDefault="00605507" w:rsidP="007475D9">
      <w:pPr>
        <w:spacing w:before="240" w:after="240" w:line="312" w:lineRule="auto"/>
        <w:rPr>
          <w:rFonts w:ascii="Times New Roman" w:hAnsi="Times New Roman" w:cs="Times New Roman"/>
        </w:rPr>
      </w:pPr>
    </w:p>
    <w:p w:rsidR="00F94E11" w:rsidRDefault="00F94E11" w:rsidP="007475D9">
      <w:pPr>
        <w:spacing w:before="240" w:after="240" w:line="312" w:lineRule="auto"/>
        <w:rPr>
          <w:lang w:val="en-US"/>
        </w:rPr>
      </w:pPr>
      <w:r>
        <w:rPr>
          <w:lang w:val="en-US"/>
        </w:rPr>
        <w:br w:type="page"/>
      </w:r>
    </w:p>
    <w:p w:rsidR="00EB6D14" w:rsidRDefault="00EB6D14" w:rsidP="00F94E11">
      <w:pPr>
        <w:pStyle w:val="2"/>
        <w:rPr>
          <w:lang w:val="en-US"/>
        </w:rPr>
        <w:sectPr w:rsidR="00EB6D14" w:rsidSect="000A2290">
          <w:headerReference w:type="default" r:id="rId7"/>
          <w:pgSz w:w="11906" w:h="16838"/>
          <w:pgMar w:top="1418" w:right="1418" w:bottom="1418" w:left="1418" w:header="709" w:footer="709" w:gutter="0"/>
          <w:cols w:space="708"/>
          <w:titlePg/>
          <w:docGrid w:linePitch="360"/>
        </w:sectPr>
      </w:pPr>
    </w:p>
    <w:p w:rsidR="00F94E11" w:rsidRPr="00F94E11" w:rsidRDefault="00F94E11" w:rsidP="00F94E11">
      <w:pPr>
        <w:pStyle w:val="2"/>
        <w:rPr>
          <w:lang w:val="en-US"/>
        </w:rPr>
      </w:pPr>
      <w:bookmarkStart w:id="17" w:name="_Toc509953356"/>
      <w:r w:rsidRPr="00F94E11">
        <w:rPr>
          <w:lang w:val="en-US"/>
        </w:rPr>
        <w:lastRenderedPageBreak/>
        <w:t>Biodiversity</w:t>
      </w:r>
      <w:bookmarkEnd w:id="17"/>
    </w:p>
    <w:p w:rsidR="00F94E11" w:rsidRPr="007475D9" w:rsidRDefault="00EB6D14" w:rsidP="00EB6D14">
      <w:pPr>
        <w:spacing w:before="240" w:after="240" w:line="312" w:lineRule="auto"/>
        <w:rPr>
          <w:rFonts w:ascii="Times New Roman" w:hAnsi="Times New Roman" w:cs="Times New Roman"/>
          <w:lang w:val="en-US"/>
        </w:rPr>
      </w:pPr>
      <w:r>
        <w:rPr>
          <w:noProof/>
          <w:lang w:eastAsia="el-GR"/>
        </w:rPr>
        <w:drawing>
          <wp:anchor distT="0" distB="0" distL="114300" distR="114300" simplePos="0" relativeHeight="251658240" behindDoc="1" locked="0" layoutInCell="1" allowOverlap="1">
            <wp:simplePos x="0" y="0"/>
            <wp:positionH relativeFrom="column">
              <wp:posOffset>22225</wp:posOffset>
            </wp:positionH>
            <wp:positionV relativeFrom="paragraph">
              <wp:posOffset>154305</wp:posOffset>
            </wp:positionV>
            <wp:extent cx="1914525" cy="1376045"/>
            <wp:effectExtent l="19050" t="0" r="9525" b="0"/>
            <wp:wrapTight wrapText="bothSides">
              <wp:wrapPolygon edited="0">
                <wp:start x="7522" y="0"/>
                <wp:lineTo x="645" y="1794"/>
                <wp:lineTo x="-215" y="2392"/>
                <wp:lineTo x="430" y="18540"/>
                <wp:lineTo x="1075" y="19138"/>
                <wp:lineTo x="5588" y="19138"/>
                <wp:lineTo x="8382" y="21231"/>
                <wp:lineTo x="8597" y="21231"/>
                <wp:lineTo x="13970" y="21231"/>
                <wp:lineTo x="14830" y="19437"/>
                <wp:lineTo x="14830" y="19138"/>
                <wp:lineTo x="15690" y="19138"/>
                <wp:lineTo x="18913" y="15251"/>
                <wp:lineTo x="19128" y="14353"/>
                <wp:lineTo x="21707" y="9868"/>
                <wp:lineTo x="21707" y="6878"/>
                <wp:lineTo x="20848" y="5383"/>
                <wp:lineTo x="18699" y="4784"/>
                <wp:lineTo x="18913" y="3289"/>
                <wp:lineTo x="15045" y="0"/>
                <wp:lineTo x="13110" y="0"/>
                <wp:lineTo x="7522" y="0"/>
              </wp:wrapPolygon>
            </wp:wrapTight>
            <wp:docPr id="23" name="Εικόνα 23" descr="http://www.springboardmagazine.com/SpringImages/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springboardmagazine.com/SpringImages/lifecycle_apple.gif"/>
                    <pic:cNvPicPr>
                      <a:picLocks noChangeAspect="1" noChangeArrowheads="1"/>
                    </pic:cNvPicPr>
                  </pic:nvPicPr>
                  <pic:blipFill>
                    <a:blip r:embed="rId8" cstate="print"/>
                    <a:srcRect/>
                    <a:stretch>
                      <a:fillRect/>
                    </a:stretch>
                  </pic:blipFill>
                  <pic:spPr bwMode="auto">
                    <a:xfrm>
                      <a:off x="0" y="0"/>
                      <a:ext cx="1914525" cy="1376045"/>
                    </a:xfrm>
                    <a:prstGeom prst="rect">
                      <a:avLst/>
                    </a:prstGeom>
                    <a:noFill/>
                    <a:ln w="9525">
                      <a:noFill/>
                      <a:miter lim="800000"/>
                      <a:headEnd/>
                      <a:tailEnd/>
                    </a:ln>
                  </pic:spPr>
                </pic:pic>
              </a:graphicData>
            </a:graphic>
          </wp:anchor>
        </w:drawing>
      </w:r>
      <w:r w:rsidR="00F94E11" w:rsidRPr="007475D9">
        <w:rPr>
          <w:rFonts w:ascii="Times New Roman" w:hAnsi="Times New Roman" w:cs="Times New Roman"/>
          <w:lang w:val="en-US"/>
        </w:rPr>
        <w:t>Biodiversity refers to the variety of life and its processes. It includes the variety of living organisms, the genetic differences among them, the communities and ecosystems in which they occur, and the ecological and evolutionary processes that keep them functioning, yet ever changing and adapting.</w:t>
      </w:r>
    </w:p>
    <w:p w:rsidR="00F94E11" w:rsidRPr="007475D9" w:rsidRDefault="00F94E11" w:rsidP="007475D9">
      <w:pPr>
        <w:spacing w:before="240" w:after="240" w:line="312" w:lineRule="auto"/>
        <w:rPr>
          <w:rFonts w:ascii="Times New Roman" w:hAnsi="Times New Roman" w:cs="Times New Roman"/>
          <w:lang w:val="en-US"/>
        </w:rPr>
      </w:pPr>
      <w:r w:rsidRPr="007475D9">
        <w:rPr>
          <w:rFonts w:ascii="Times New Roman" w:hAnsi="Times New Roman" w:cs="Times New Roman"/>
          <w:lang w:val="en-US"/>
        </w:rPr>
        <w:t>Noss &amp; Carpenter (1994)[11]:5</w:t>
      </w:r>
    </w:p>
    <w:p w:rsidR="00F94E11" w:rsidRPr="007475D9" w:rsidRDefault="00F94E11" w:rsidP="007475D9">
      <w:pPr>
        <w:spacing w:before="240" w:after="240" w:line="312" w:lineRule="auto"/>
        <w:rPr>
          <w:rFonts w:ascii="Times New Roman" w:hAnsi="Times New Roman" w:cs="Times New Roman"/>
          <w:lang w:val="en-US"/>
        </w:rPr>
      </w:pPr>
      <w:r w:rsidRPr="007475D9">
        <w:rPr>
          <w:rFonts w:ascii="Times New Roman" w:hAnsi="Times New Roman" w:cs="Times New Roman"/>
          <w:lang w:val="en-US"/>
        </w:rPr>
        <w:t xml:space="preserve">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organization.[12][13][14] Biodiversity includes species diversity, ecosystem diversity, and genetic diversity and scientists are interested in the way that this </w:t>
      </w:r>
      <w:r w:rsidRPr="007475D9">
        <w:rPr>
          <w:rFonts w:ascii="Times New Roman" w:hAnsi="Times New Roman" w:cs="Times New Roman"/>
          <w:lang w:val="en-US"/>
        </w:rPr>
        <w:lastRenderedPageBreak/>
        <w:t>diversity affects the complex ecological processes operating at and among these respective levels.[13][15][16] Biodiversity plays an important role in ecosystem services which by definition maintain and improve human quality of life.[14][17][18] Conservation priorities and management techniques require different approaches and considerations to address the full ecological scope of biodiversity. Natural capital that supports populations is critical for maintaining ecosystem services[19][20] and species migration (e.g., riverine fish runs and avian insect control) has been implicated as one mechanism by which those service losses are experienced.[21] An understanding of biodiversity has practical applications for species and ecosystem-level conservation planners as they make management recommendations to consulting firms, governments, and industry</w:t>
      </w:r>
      <w:r w:rsidRPr="007475D9">
        <w:rPr>
          <w:rFonts w:ascii="Times New Roman" w:hAnsi="Times New Roman" w:cs="Times New Roman"/>
          <w:lang w:val="en-US"/>
        </w:rPr>
        <w:t>.</w:t>
      </w:r>
    </w:p>
    <w:p w:rsidR="00EB6D14" w:rsidRDefault="00EB6D14" w:rsidP="007475D9">
      <w:pPr>
        <w:spacing w:before="240" w:after="240" w:line="312" w:lineRule="auto"/>
        <w:rPr>
          <w:lang w:val="en-US"/>
        </w:rPr>
        <w:sectPr w:rsidR="00EB6D14" w:rsidSect="00EB6D14">
          <w:pgSz w:w="16838" w:h="11906" w:orient="landscape"/>
          <w:pgMar w:top="1418" w:right="1418" w:bottom="1418" w:left="1418" w:header="709" w:footer="709" w:gutter="0"/>
          <w:cols w:num="3" w:space="708"/>
          <w:docGrid w:linePitch="360"/>
        </w:sectPr>
      </w:pPr>
    </w:p>
    <w:p w:rsidR="00F94E11" w:rsidRDefault="00F94E11" w:rsidP="007475D9">
      <w:pPr>
        <w:spacing w:before="240" w:after="240" w:line="312" w:lineRule="auto"/>
        <w:rPr>
          <w:lang w:val="en-US"/>
        </w:rPr>
      </w:pPr>
    </w:p>
    <w:p w:rsidR="00F94E11" w:rsidRPr="00F94E11" w:rsidRDefault="00F94E11" w:rsidP="00F94E11">
      <w:pPr>
        <w:pStyle w:val="1"/>
        <w:spacing w:before="0" w:after="380"/>
        <w:rPr>
          <w:rFonts w:ascii="Arial" w:eastAsia="Times New Roman" w:hAnsi="Arial" w:cs="Arial"/>
          <w:color w:val="FF0000"/>
          <w:sz w:val="34"/>
          <w:szCs w:val="34"/>
          <w:lang w:val="en-US" w:eastAsia="el-GR"/>
        </w:rPr>
      </w:pPr>
      <w:bookmarkStart w:id="18" w:name="_Toc509953357"/>
      <w:r w:rsidRPr="00F94E11">
        <w:rPr>
          <w:rFonts w:ascii="Arial" w:eastAsia="Times New Roman" w:hAnsi="Arial" w:cs="Arial"/>
          <w:color w:val="FF0000"/>
          <w:sz w:val="34"/>
          <w:szCs w:val="34"/>
          <w:lang w:val="en-US" w:eastAsia="el-GR"/>
        </w:rPr>
        <w:t>Niche</w:t>
      </w:r>
      <w:bookmarkEnd w:id="18"/>
    </w:p>
    <w:p w:rsidR="00F94E11" w:rsidRPr="007475D9" w:rsidRDefault="00F94E11" w:rsidP="007475D9">
      <w:pPr>
        <w:spacing w:before="240" w:after="240" w:line="312" w:lineRule="auto"/>
        <w:ind w:firstLine="709"/>
        <w:rPr>
          <w:rFonts w:ascii="Times New Roman" w:hAnsi="Times New Roman" w:cs="Times New Roman"/>
          <w:lang w:val="en-US"/>
        </w:rPr>
      </w:pPr>
      <w:r w:rsidRPr="007475D9">
        <w:rPr>
          <w:rFonts w:ascii="Times New Roman" w:hAnsi="Times New Roman" w:cs="Times New Roman"/>
          <w:lang w:val="en-US"/>
        </w:rPr>
        <w:t>Definitions of the niche date back to 1917,[30] but G. Evelyn Hutchinson made conceptual advances in 1957[31][32] by introducing a widely adopted definition: "the set of biotic and abiotic conditions in which a species is able to persist and maintain stable population sizes."[30]:519 The ecological niche is a central concept in the ecology of organisms and is sub-divided into the fundamental and the realized niche. The fundamental niche is the set of environmental conditions under which a species is able to persist. The realized niche is the set of environmental plus ecological conditions under which a species persists.[30][32][33] The Hutchinsonian niche is defined more technically as a "Euclidean hyperspace whose dimensions are defined as environmental variables and whose size is a function of the number of values that the environmental values may assume for which an organism has positive fitness."[34]:71</w:t>
      </w:r>
    </w:p>
    <w:p w:rsidR="00EB6D14" w:rsidRDefault="00F94E11" w:rsidP="007475D9">
      <w:pPr>
        <w:spacing w:before="240" w:after="240" w:line="312" w:lineRule="auto"/>
        <w:rPr>
          <w:rFonts w:ascii="Times New Roman" w:hAnsi="Times New Roman" w:cs="Times New Roman"/>
          <w:lang w:val="en-US"/>
        </w:rPr>
      </w:pPr>
      <w:r w:rsidRPr="007475D9">
        <w:rPr>
          <w:rFonts w:ascii="Times New Roman" w:hAnsi="Times New Roman" w:cs="Times New Roman"/>
          <w:lang w:val="en-US"/>
        </w:rPr>
        <w:t>Biogeographical patterns and range distributions are explained or predicted through knowledge of a species' traits and niche requirements.[35] Species have functional traits that are uniquely adapted to the ecological niche. A trait is a measurable property, phenotype, or characteristic of an organism that may influence its survival. Genes play an important role in the interplay of development and environmental expression of traits.[36] Resident species evolve traits that are fitted to the selection pressures of their local environment. This tends to afford them a competitive advantage and discourages similarly adapted species from having an overlapping geographic range. The competitive exclusion principle states that two species cannot coexist indefinitely by living off the same limiting resource; one will always out-compete the other. When similarly adapted species overlap geographically, closer inspection reveals subtle ecological differences in their habitat or dietary requirements.[37] Some models and empirical studies, however, suggest that disturbances can stabilize the co-evolution and shared niche occupancy of similar species inhabiting species-rich communities.[38] The habitat plus the niche is called the ecotope, which is defined as the full range of environmental and biological variables affecting an entire species.[24]</w:t>
      </w:r>
    </w:p>
    <w:p w:rsidR="00EB6D14" w:rsidRDefault="00EB6D14">
      <w:pPr>
        <w:rPr>
          <w:rFonts w:ascii="Times New Roman" w:hAnsi="Times New Roman" w:cs="Times New Roman"/>
          <w:lang w:val="en-US"/>
        </w:rPr>
      </w:pPr>
      <w:r>
        <w:rPr>
          <w:rFonts w:ascii="Times New Roman" w:hAnsi="Times New Roman" w:cs="Times New Roman"/>
          <w:lang w:val="en-US"/>
        </w:rPr>
        <w:br w:type="page"/>
      </w:r>
    </w:p>
    <w:p w:rsidR="001E5D01" w:rsidRPr="000F6D07" w:rsidRDefault="000F6D07" w:rsidP="000F6D07">
      <w:pPr>
        <w:pStyle w:val="a8"/>
        <w:rPr>
          <w:rFonts w:ascii="Times New Roman" w:hAnsi="Times New Roman" w:cs="Times New Roman"/>
        </w:rPr>
      </w:pPr>
      <w:r w:rsidRPr="000F6D07">
        <w:rPr>
          <w:rFonts w:ascii="Times New Roman" w:hAnsi="Times New Roman" w:cs="Times New Roman"/>
        </w:rPr>
        <w:lastRenderedPageBreak/>
        <w:t>Η οικογένεια μου</w:t>
      </w:r>
    </w:p>
    <w:p w:rsidR="000F6D07" w:rsidRPr="000F6D07" w:rsidRDefault="000F6D07" w:rsidP="000F6D07">
      <w:r>
        <w:rPr>
          <w:noProof/>
          <w:lang w:eastAsia="el-GR"/>
        </w:rPr>
        <w:drawing>
          <wp:inline distT="0" distB="0" distL="0" distR="0">
            <wp:extent cx="5592417" cy="3750365"/>
            <wp:effectExtent l="19050" t="0" r="8283" b="0"/>
            <wp:docPr id="3" name="Διάγραμμα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sectPr w:rsidR="000F6D07" w:rsidRPr="000F6D07" w:rsidSect="00EB6D14">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3BCB" w:rsidRDefault="009D3BCB" w:rsidP="007475D9">
      <w:pPr>
        <w:spacing w:after="0" w:line="240" w:lineRule="auto"/>
      </w:pPr>
      <w:r>
        <w:separator/>
      </w:r>
    </w:p>
  </w:endnote>
  <w:endnote w:type="continuationSeparator" w:id="0">
    <w:p w:rsidR="009D3BCB" w:rsidRDefault="009D3BCB" w:rsidP="007475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3BCB" w:rsidRDefault="009D3BCB" w:rsidP="007475D9">
      <w:pPr>
        <w:spacing w:after="0" w:line="240" w:lineRule="auto"/>
      </w:pPr>
      <w:r>
        <w:separator/>
      </w:r>
    </w:p>
  </w:footnote>
  <w:footnote w:type="continuationSeparator" w:id="0">
    <w:p w:rsidR="009D3BCB" w:rsidRDefault="009D3BCB" w:rsidP="007475D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5D9" w:rsidRPr="007475D9" w:rsidRDefault="007475D9">
    <w:pPr>
      <w:pStyle w:val="a3"/>
      <w:rPr>
        <w:lang w:val="en-U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94E11"/>
    <w:rsid w:val="000A2290"/>
    <w:rsid w:val="000F6D07"/>
    <w:rsid w:val="001E5D01"/>
    <w:rsid w:val="0023170A"/>
    <w:rsid w:val="00605507"/>
    <w:rsid w:val="00650305"/>
    <w:rsid w:val="007475D9"/>
    <w:rsid w:val="00986D43"/>
    <w:rsid w:val="00995729"/>
    <w:rsid w:val="009D3BCB"/>
    <w:rsid w:val="00EB6D14"/>
    <w:rsid w:val="00F94E1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D01"/>
  </w:style>
  <w:style w:type="paragraph" w:styleId="1">
    <w:name w:val="heading 1"/>
    <w:basedOn w:val="a"/>
    <w:next w:val="a"/>
    <w:link w:val="1Char"/>
    <w:uiPriority w:val="9"/>
    <w:qFormat/>
    <w:rsid w:val="00F94E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F94E1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Char"/>
    <w:uiPriority w:val="9"/>
    <w:qFormat/>
    <w:rsid w:val="00F94E11"/>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rsid w:val="00F94E11"/>
    <w:rPr>
      <w:rFonts w:ascii="Times New Roman" w:eastAsia="Times New Roman" w:hAnsi="Times New Roman" w:cs="Times New Roman"/>
      <w:b/>
      <w:bCs/>
      <w:sz w:val="27"/>
      <w:szCs w:val="27"/>
      <w:lang w:eastAsia="el-GR"/>
    </w:rPr>
  </w:style>
  <w:style w:type="character" w:customStyle="1" w:styleId="mw-headline">
    <w:name w:val="mw-headline"/>
    <w:basedOn w:val="a0"/>
    <w:rsid w:val="00F94E11"/>
  </w:style>
  <w:style w:type="character" w:customStyle="1" w:styleId="mw-editsection">
    <w:name w:val="mw-editsection"/>
    <w:basedOn w:val="a0"/>
    <w:rsid w:val="00F94E11"/>
  </w:style>
  <w:style w:type="character" w:customStyle="1" w:styleId="mw-editsection-bracket">
    <w:name w:val="mw-editsection-bracket"/>
    <w:basedOn w:val="a0"/>
    <w:rsid w:val="00F94E11"/>
  </w:style>
  <w:style w:type="character" w:styleId="-">
    <w:name w:val="Hyperlink"/>
    <w:basedOn w:val="a0"/>
    <w:uiPriority w:val="99"/>
    <w:unhideWhenUsed/>
    <w:rsid w:val="00F94E11"/>
    <w:rPr>
      <w:color w:val="0000FF"/>
      <w:u w:val="single"/>
    </w:rPr>
  </w:style>
  <w:style w:type="character" w:customStyle="1" w:styleId="1Char">
    <w:name w:val="Επικεφαλίδα 1 Char"/>
    <w:basedOn w:val="a0"/>
    <w:link w:val="1"/>
    <w:uiPriority w:val="9"/>
    <w:rsid w:val="00F94E11"/>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rsid w:val="00F94E11"/>
    <w:rPr>
      <w:rFonts w:asciiTheme="majorHAnsi" w:eastAsiaTheme="majorEastAsia" w:hAnsiTheme="majorHAnsi" w:cstheme="majorBidi"/>
      <w:b/>
      <w:bCs/>
      <w:color w:val="4F81BD" w:themeColor="accent1"/>
      <w:sz w:val="26"/>
      <w:szCs w:val="26"/>
    </w:rPr>
  </w:style>
  <w:style w:type="paragraph" w:styleId="a3">
    <w:name w:val="header"/>
    <w:basedOn w:val="a"/>
    <w:link w:val="Char"/>
    <w:uiPriority w:val="99"/>
    <w:unhideWhenUsed/>
    <w:rsid w:val="007475D9"/>
    <w:pPr>
      <w:tabs>
        <w:tab w:val="center" w:pos="4153"/>
        <w:tab w:val="right" w:pos="8306"/>
      </w:tabs>
      <w:spacing w:after="0" w:line="240" w:lineRule="auto"/>
    </w:pPr>
  </w:style>
  <w:style w:type="character" w:customStyle="1" w:styleId="Char">
    <w:name w:val="Κεφαλίδα Char"/>
    <w:basedOn w:val="a0"/>
    <w:link w:val="a3"/>
    <w:uiPriority w:val="99"/>
    <w:rsid w:val="007475D9"/>
  </w:style>
  <w:style w:type="paragraph" w:styleId="a4">
    <w:name w:val="footer"/>
    <w:basedOn w:val="a"/>
    <w:link w:val="Char0"/>
    <w:uiPriority w:val="99"/>
    <w:semiHidden/>
    <w:unhideWhenUsed/>
    <w:rsid w:val="007475D9"/>
    <w:pPr>
      <w:tabs>
        <w:tab w:val="center" w:pos="4153"/>
        <w:tab w:val="right" w:pos="8306"/>
      </w:tabs>
      <w:spacing w:after="0" w:line="240" w:lineRule="auto"/>
    </w:pPr>
  </w:style>
  <w:style w:type="character" w:customStyle="1" w:styleId="Char0">
    <w:name w:val="Υποσέλιδο Char"/>
    <w:basedOn w:val="a0"/>
    <w:link w:val="a4"/>
    <w:uiPriority w:val="99"/>
    <w:semiHidden/>
    <w:rsid w:val="007475D9"/>
  </w:style>
  <w:style w:type="paragraph" w:styleId="a5">
    <w:name w:val="Balloon Text"/>
    <w:basedOn w:val="a"/>
    <w:link w:val="Char1"/>
    <w:uiPriority w:val="99"/>
    <w:semiHidden/>
    <w:unhideWhenUsed/>
    <w:rsid w:val="007475D9"/>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7475D9"/>
    <w:rPr>
      <w:rFonts w:ascii="Tahoma" w:hAnsi="Tahoma" w:cs="Tahoma"/>
      <w:sz w:val="16"/>
      <w:szCs w:val="16"/>
    </w:rPr>
  </w:style>
  <w:style w:type="table" w:customStyle="1" w:styleId="a6">
    <w:name w:val="Light List"/>
    <w:basedOn w:val="a1"/>
    <w:uiPriority w:val="61"/>
    <w:rsid w:val="00605507"/>
    <w:pPr>
      <w:spacing w:after="0" w:line="240" w:lineRule="auto"/>
    </w:pPr>
    <w:rPr>
      <w:rFonts w:eastAsiaTheme="minorEastAsia"/>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a7">
    <w:name w:val="Table Grid"/>
    <w:basedOn w:val="a1"/>
    <w:uiPriority w:val="59"/>
    <w:rsid w:val="006055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Title"/>
    <w:basedOn w:val="a"/>
    <w:next w:val="a"/>
    <w:link w:val="Char2"/>
    <w:uiPriority w:val="10"/>
    <w:qFormat/>
    <w:rsid w:val="000F6D0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2">
    <w:name w:val="Τίτλος Char"/>
    <w:basedOn w:val="a0"/>
    <w:link w:val="a8"/>
    <w:uiPriority w:val="10"/>
    <w:rsid w:val="000F6D07"/>
    <w:rPr>
      <w:rFonts w:asciiTheme="majorHAnsi" w:eastAsiaTheme="majorEastAsia" w:hAnsiTheme="majorHAnsi" w:cstheme="majorBidi"/>
      <w:color w:val="17365D" w:themeColor="text2" w:themeShade="BF"/>
      <w:spacing w:val="5"/>
      <w:kern w:val="28"/>
      <w:sz w:val="52"/>
      <w:szCs w:val="52"/>
    </w:rPr>
  </w:style>
  <w:style w:type="paragraph" w:styleId="a9">
    <w:name w:val="No Spacing"/>
    <w:link w:val="Char3"/>
    <w:uiPriority w:val="1"/>
    <w:qFormat/>
    <w:rsid w:val="000A2290"/>
    <w:pPr>
      <w:spacing w:after="0" w:line="240" w:lineRule="auto"/>
    </w:pPr>
    <w:rPr>
      <w:rFonts w:eastAsiaTheme="minorEastAsia"/>
    </w:rPr>
  </w:style>
  <w:style w:type="character" w:customStyle="1" w:styleId="Char3">
    <w:name w:val="Χωρίς διάστιχο Char"/>
    <w:basedOn w:val="a0"/>
    <w:link w:val="a9"/>
    <w:uiPriority w:val="1"/>
    <w:rsid w:val="000A2290"/>
    <w:rPr>
      <w:rFonts w:eastAsiaTheme="minorEastAsia"/>
    </w:rPr>
  </w:style>
  <w:style w:type="paragraph" w:styleId="aa">
    <w:name w:val="TOC Heading"/>
    <w:basedOn w:val="1"/>
    <w:next w:val="a"/>
    <w:uiPriority w:val="39"/>
    <w:semiHidden/>
    <w:unhideWhenUsed/>
    <w:qFormat/>
    <w:rsid w:val="000A2290"/>
    <w:pPr>
      <w:outlineLvl w:val="9"/>
    </w:pPr>
  </w:style>
  <w:style w:type="paragraph" w:styleId="10">
    <w:name w:val="toc 1"/>
    <w:basedOn w:val="a"/>
    <w:next w:val="a"/>
    <w:autoRedefine/>
    <w:uiPriority w:val="39"/>
    <w:unhideWhenUsed/>
    <w:rsid w:val="000A2290"/>
    <w:pPr>
      <w:spacing w:after="100"/>
    </w:pPr>
  </w:style>
  <w:style w:type="paragraph" w:styleId="20">
    <w:name w:val="toc 2"/>
    <w:basedOn w:val="a"/>
    <w:next w:val="a"/>
    <w:autoRedefine/>
    <w:uiPriority w:val="39"/>
    <w:unhideWhenUsed/>
    <w:rsid w:val="000A2290"/>
    <w:pPr>
      <w:spacing w:after="100"/>
      <w:ind w:left="220"/>
    </w:pPr>
  </w:style>
</w:styles>
</file>

<file path=word/webSettings.xml><?xml version="1.0" encoding="utf-8"?>
<w:webSettings xmlns:r="http://schemas.openxmlformats.org/officeDocument/2006/relationships" xmlns:w="http://schemas.openxmlformats.org/wordprocessingml/2006/main">
  <w:divs>
    <w:div w:id="38285144">
      <w:bodyDiv w:val="1"/>
      <w:marLeft w:val="0"/>
      <w:marRight w:val="0"/>
      <w:marTop w:val="0"/>
      <w:marBottom w:val="0"/>
      <w:divBdr>
        <w:top w:val="none" w:sz="0" w:space="0" w:color="auto"/>
        <w:left w:val="none" w:sz="0" w:space="0" w:color="auto"/>
        <w:bottom w:val="none" w:sz="0" w:space="0" w:color="auto"/>
        <w:right w:val="none" w:sz="0" w:space="0" w:color="auto"/>
      </w:divBdr>
      <w:divsChild>
        <w:div w:id="1474056867">
          <w:marLeft w:val="0"/>
          <w:marRight w:val="0"/>
          <w:marTop w:val="0"/>
          <w:marBottom w:val="120"/>
          <w:divBdr>
            <w:top w:val="none" w:sz="0" w:space="0" w:color="auto"/>
            <w:left w:val="none" w:sz="0" w:space="0" w:color="auto"/>
            <w:bottom w:val="none" w:sz="0" w:space="0" w:color="auto"/>
            <w:right w:val="none" w:sz="0" w:space="0" w:color="auto"/>
          </w:divBdr>
        </w:div>
        <w:div w:id="1222903248">
          <w:marLeft w:val="336"/>
          <w:marRight w:val="0"/>
          <w:marTop w:val="120"/>
          <w:marBottom w:val="312"/>
          <w:divBdr>
            <w:top w:val="none" w:sz="0" w:space="0" w:color="auto"/>
            <w:left w:val="none" w:sz="0" w:space="0" w:color="auto"/>
            <w:bottom w:val="none" w:sz="0" w:space="0" w:color="auto"/>
            <w:right w:val="none" w:sz="0" w:space="0" w:color="auto"/>
          </w:divBdr>
          <w:divsChild>
            <w:div w:id="1706558006">
              <w:marLeft w:val="0"/>
              <w:marRight w:val="0"/>
              <w:marTop w:val="0"/>
              <w:marBottom w:val="0"/>
              <w:divBdr>
                <w:top w:val="single" w:sz="4" w:space="2" w:color="C8CCD1"/>
                <w:left w:val="single" w:sz="4" w:space="2" w:color="C8CCD1"/>
                <w:bottom w:val="single" w:sz="4" w:space="2" w:color="C8CCD1"/>
                <w:right w:val="single" w:sz="4" w:space="2" w:color="C8CCD1"/>
              </w:divBdr>
            </w:div>
          </w:divsChild>
        </w:div>
        <w:div w:id="1872759982">
          <w:marLeft w:val="336"/>
          <w:marRight w:val="0"/>
          <w:marTop w:val="120"/>
          <w:marBottom w:val="312"/>
          <w:divBdr>
            <w:top w:val="none" w:sz="0" w:space="0" w:color="auto"/>
            <w:left w:val="none" w:sz="0" w:space="0" w:color="auto"/>
            <w:bottom w:val="none" w:sz="0" w:space="0" w:color="auto"/>
            <w:right w:val="none" w:sz="0" w:space="0" w:color="auto"/>
          </w:divBdr>
          <w:divsChild>
            <w:div w:id="2014070118">
              <w:marLeft w:val="0"/>
              <w:marRight w:val="0"/>
              <w:marTop w:val="0"/>
              <w:marBottom w:val="0"/>
              <w:divBdr>
                <w:top w:val="single" w:sz="4" w:space="2" w:color="C8CCD1"/>
                <w:left w:val="single" w:sz="4" w:space="2" w:color="C8CCD1"/>
                <w:bottom w:val="single" w:sz="4" w:space="2" w:color="C8CCD1"/>
                <w:right w:val="single" w:sz="4" w:space="2" w:color="C8CCD1"/>
              </w:divBdr>
            </w:div>
          </w:divsChild>
        </w:div>
      </w:divsChild>
    </w:div>
    <w:div w:id="106506093">
      <w:bodyDiv w:val="1"/>
      <w:marLeft w:val="0"/>
      <w:marRight w:val="0"/>
      <w:marTop w:val="0"/>
      <w:marBottom w:val="0"/>
      <w:divBdr>
        <w:top w:val="none" w:sz="0" w:space="0" w:color="auto"/>
        <w:left w:val="none" w:sz="0" w:space="0" w:color="auto"/>
        <w:bottom w:val="none" w:sz="0" w:space="0" w:color="auto"/>
        <w:right w:val="none" w:sz="0" w:space="0" w:color="auto"/>
      </w:divBdr>
    </w:div>
    <w:div w:id="231890162">
      <w:bodyDiv w:val="1"/>
      <w:marLeft w:val="0"/>
      <w:marRight w:val="0"/>
      <w:marTop w:val="0"/>
      <w:marBottom w:val="0"/>
      <w:divBdr>
        <w:top w:val="none" w:sz="0" w:space="0" w:color="auto"/>
        <w:left w:val="none" w:sz="0" w:space="0" w:color="auto"/>
        <w:bottom w:val="none" w:sz="0" w:space="0" w:color="auto"/>
        <w:right w:val="none" w:sz="0" w:space="0" w:color="auto"/>
      </w:divBdr>
    </w:div>
    <w:div w:id="337663310">
      <w:bodyDiv w:val="1"/>
      <w:marLeft w:val="0"/>
      <w:marRight w:val="0"/>
      <w:marTop w:val="0"/>
      <w:marBottom w:val="0"/>
      <w:divBdr>
        <w:top w:val="none" w:sz="0" w:space="0" w:color="auto"/>
        <w:left w:val="none" w:sz="0" w:space="0" w:color="auto"/>
        <w:bottom w:val="none" w:sz="0" w:space="0" w:color="auto"/>
        <w:right w:val="none" w:sz="0" w:space="0" w:color="auto"/>
      </w:divBdr>
    </w:div>
    <w:div w:id="519315533">
      <w:bodyDiv w:val="1"/>
      <w:marLeft w:val="0"/>
      <w:marRight w:val="0"/>
      <w:marTop w:val="0"/>
      <w:marBottom w:val="0"/>
      <w:divBdr>
        <w:top w:val="none" w:sz="0" w:space="0" w:color="auto"/>
        <w:left w:val="none" w:sz="0" w:space="0" w:color="auto"/>
        <w:bottom w:val="none" w:sz="0" w:space="0" w:color="auto"/>
        <w:right w:val="none" w:sz="0" w:space="0" w:color="auto"/>
      </w:divBdr>
      <w:divsChild>
        <w:div w:id="956719063">
          <w:marLeft w:val="0"/>
          <w:marRight w:val="0"/>
          <w:marTop w:val="0"/>
          <w:marBottom w:val="120"/>
          <w:divBdr>
            <w:top w:val="none" w:sz="0" w:space="0" w:color="auto"/>
            <w:left w:val="none" w:sz="0" w:space="0" w:color="auto"/>
            <w:bottom w:val="none" w:sz="0" w:space="0" w:color="auto"/>
            <w:right w:val="none" w:sz="0" w:space="0" w:color="auto"/>
          </w:divBdr>
        </w:div>
        <w:div w:id="1339961825">
          <w:marLeft w:val="336"/>
          <w:marRight w:val="0"/>
          <w:marTop w:val="120"/>
          <w:marBottom w:val="192"/>
          <w:divBdr>
            <w:top w:val="single" w:sz="4" w:space="5" w:color="AAAAAA"/>
            <w:left w:val="single" w:sz="4" w:space="5" w:color="AAAAAA"/>
            <w:bottom w:val="single" w:sz="4" w:space="5" w:color="AAAAAA"/>
            <w:right w:val="single" w:sz="4" w:space="5" w:color="AAAAAA"/>
          </w:divBdr>
          <w:divsChild>
            <w:div w:id="191234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046256">
      <w:bodyDiv w:val="1"/>
      <w:marLeft w:val="0"/>
      <w:marRight w:val="0"/>
      <w:marTop w:val="0"/>
      <w:marBottom w:val="0"/>
      <w:divBdr>
        <w:top w:val="none" w:sz="0" w:space="0" w:color="auto"/>
        <w:left w:val="none" w:sz="0" w:space="0" w:color="auto"/>
        <w:bottom w:val="none" w:sz="0" w:space="0" w:color="auto"/>
        <w:right w:val="none" w:sz="0" w:space="0" w:color="auto"/>
      </w:divBdr>
      <w:divsChild>
        <w:div w:id="175580819">
          <w:marLeft w:val="0"/>
          <w:marRight w:val="0"/>
          <w:marTop w:val="0"/>
          <w:marBottom w:val="120"/>
          <w:divBdr>
            <w:top w:val="none" w:sz="0" w:space="0" w:color="auto"/>
            <w:left w:val="none" w:sz="0" w:space="0" w:color="auto"/>
            <w:bottom w:val="none" w:sz="0" w:space="0" w:color="auto"/>
            <w:right w:val="none" w:sz="0" w:space="0" w:color="auto"/>
          </w:divBdr>
        </w:div>
        <w:div w:id="1666980517">
          <w:marLeft w:val="336"/>
          <w:marRight w:val="0"/>
          <w:marTop w:val="120"/>
          <w:marBottom w:val="192"/>
          <w:divBdr>
            <w:top w:val="single" w:sz="4" w:space="5" w:color="AAAAAA"/>
            <w:left w:val="single" w:sz="4" w:space="5" w:color="AAAAAA"/>
            <w:bottom w:val="single" w:sz="4" w:space="5" w:color="AAAAAA"/>
            <w:right w:val="single" w:sz="4" w:space="5" w:color="AAAAAA"/>
          </w:divBdr>
          <w:divsChild>
            <w:div w:id="20387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569317">
      <w:bodyDiv w:val="1"/>
      <w:marLeft w:val="0"/>
      <w:marRight w:val="0"/>
      <w:marTop w:val="0"/>
      <w:marBottom w:val="0"/>
      <w:divBdr>
        <w:top w:val="none" w:sz="0" w:space="0" w:color="auto"/>
        <w:left w:val="none" w:sz="0" w:space="0" w:color="auto"/>
        <w:bottom w:val="none" w:sz="0" w:space="0" w:color="auto"/>
        <w:right w:val="none" w:sz="0" w:space="0" w:color="auto"/>
      </w:divBdr>
    </w:div>
    <w:div w:id="1376469912">
      <w:bodyDiv w:val="1"/>
      <w:marLeft w:val="0"/>
      <w:marRight w:val="0"/>
      <w:marTop w:val="0"/>
      <w:marBottom w:val="0"/>
      <w:divBdr>
        <w:top w:val="none" w:sz="0" w:space="0" w:color="auto"/>
        <w:left w:val="none" w:sz="0" w:space="0" w:color="auto"/>
        <w:bottom w:val="none" w:sz="0" w:space="0" w:color="auto"/>
        <w:right w:val="none" w:sz="0" w:space="0" w:color="auto"/>
      </w:divBdr>
    </w:div>
    <w:div w:id="159771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diagramDrawing" Target="diagrams/drawing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diagramColors" Target="diagrams/colors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7ACCF45-E7D3-48BC-9123-B5676ED13F42}" type="doc">
      <dgm:prSet loTypeId="urn:microsoft.com/office/officeart/2005/8/layout/hierarchy1" loCatId="hierarchy" qsTypeId="urn:microsoft.com/office/officeart/2005/8/quickstyle/simple1" qsCatId="simple" csTypeId="urn:microsoft.com/office/officeart/2005/8/colors/colorful3" csCatId="colorful" phldr="1"/>
      <dgm:spPr/>
      <dgm:t>
        <a:bodyPr/>
        <a:lstStyle/>
        <a:p>
          <a:endParaRPr lang="el-GR"/>
        </a:p>
      </dgm:t>
    </dgm:pt>
    <dgm:pt modelId="{0DC16DD6-5B09-49C5-96F7-AF4AFB4B5A83}">
      <dgm:prSet phldrT="[Κείμενο]"/>
      <dgm:spPr/>
      <dgm:t>
        <a:bodyPr/>
        <a:lstStyle/>
        <a:p>
          <a:r>
            <a:rPr lang="el-GR"/>
            <a:t>Γιώργος-Χρυσή</a:t>
          </a:r>
        </a:p>
      </dgm:t>
    </dgm:pt>
    <dgm:pt modelId="{23884CD2-12C7-4C02-BA2C-9D01D38AE489}" type="parTrans" cxnId="{27486AE6-BC89-4905-A7C2-0F1C3A8095C4}">
      <dgm:prSet/>
      <dgm:spPr/>
      <dgm:t>
        <a:bodyPr/>
        <a:lstStyle/>
        <a:p>
          <a:endParaRPr lang="el-GR"/>
        </a:p>
      </dgm:t>
    </dgm:pt>
    <dgm:pt modelId="{E84C3506-4673-4AEC-89A1-6346DEEDD60C}" type="sibTrans" cxnId="{27486AE6-BC89-4905-A7C2-0F1C3A8095C4}">
      <dgm:prSet/>
      <dgm:spPr/>
      <dgm:t>
        <a:bodyPr/>
        <a:lstStyle/>
        <a:p>
          <a:endParaRPr lang="el-GR"/>
        </a:p>
      </dgm:t>
    </dgm:pt>
    <dgm:pt modelId="{7DDEE091-C509-4C42-8C76-E830A76F812F}">
      <dgm:prSet phldrT="[Κείμενο]"/>
      <dgm:spPr/>
      <dgm:t>
        <a:bodyPr/>
        <a:lstStyle/>
        <a:p>
          <a:r>
            <a:rPr lang="el-GR"/>
            <a:t>Κατερίνα</a:t>
          </a:r>
        </a:p>
      </dgm:t>
    </dgm:pt>
    <dgm:pt modelId="{A7482735-942C-447E-A539-0DDE6FCE3ED9}" type="parTrans" cxnId="{6187F2F1-B4C1-41F4-B676-C6D048BF8B3D}">
      <dgm:prSet/>
      <dgm:spPr/>
      <dgm:t>
        <a:bodyPr/>
        <a:lstStyle/>
        <a:p>
          <a:endParaRPr lang="el-GR"/>
        </a:p>
      </dgm:t>
    </dgm:pt>
    <dgm:pt modelId="{1D79DBE5-5DCA-40D5-BF98-B0A92A12237F}" type="sibTrans" cxnId="{6187F2F1-B4C1-41F4-B676-C6D048BF8B3D}">
      <dgm:prSet/>
      <dgm:spPr/>
      <dgm:t>
        <a:bodyPr/>
        <a:lstStyle/>
        <a:p>
          <a:endParaRPr lang="el-GR"/>
        </a:p>
      </dgm:t>
    </dgm:pt>
    <dgm:pt modelId="{3D49FE7A-AA17-4B1B-857F-6BAEF4F56361}">
      <dgm:prSet phldrT="[Κείμενο]"/>
      <dgm:spPr/>
      <dgm:t>
        <a:bodyPr/>
        <a:lstStyle/>
        <a:p>
          <a:r>
            <a:rPr lang="el-GR"/>
            <a:t>Χρυσή</a:t>
          </a:r>
        </a:p>
      </dgm:t>
    </dgm:pt>
    <dgm:pt modelId="{F2665937-5DCD-4A86-B23A-BEF55F7F16ED}" type="parTrans" cxnId="{DFF942A2-730E-41E4-8A3E-66948C629439}">
      <dgm:prSet/>
      <dgm:spPr/>
      <dgm:t>
        <a:bodyPr/>
        <a:lstStyle/>
        <a:p>
          <a:endParaRPr lang="el-GR"/>
        </a:p>
      </dgm:t>
    </dgm:pt>
    <dgm:pt modelId="{64DA2C4E-5059-4181-9E6A-DC8700A61849}" type="sibTrans" cxnId="{DFF942A2-730E-41E4-8A3E-66948C629439}">
      <dgm:prSet/>
      <dgm:spPr/>
      <dgm:t>
        <a:bodyPr/>
        <a:lstStyle/>
        <a:p>
          <a:endParaRPr lang="el-GR"/>
        </a:p>
      </dgm:t>
    </dgm:pt>
    <dgm:pt modelId="{39629568-A383-46C5-A3C6-C7856A8CADC3}">
      <dgm:prSet phldrT="[Κείμενο]"/>
      <dgm:spPr/>
      <dgm:t>
        <a:bodyPr/>
        <a:lstStyle/>
        <a:p>
          <a:r>
            <a:rPr lang="el-GR"/>
            <a:t>Ευστράτιος</a:t>
          </a:r>
        </a:p>
      </dgm:t>
    </dgm:pt>
    <dgm:pt modelId="{519E877E-2645-40E6-B62E-923FBEA6B5B3}" type="parTrans" cxnId="{A7EAEEE4-7541-490B-A770-09852BD2988B}">
      <dgm:prSet/>
      <dgm:spPr/>
      <dgm:t>
        <a:bodyPr/>
        <a:lstStyle/>
        <a:p>
          <a:endParaRPr lang="el-GR"/>
        </a:p>
      </dgm:t>
    </dgm:pt>
    <dgm:pt modelId="{30E11CCA-1984-4ADF-B035-A43E22058F58}" type="sibTrans" cxnId="{A7EAEEE4-7541-490B-A770-09852BD2988B}">
      <dgm:prSet/>
      <dgm:spPr/>
      <dgm:t>
        <a:bodyPr/>
        <a:lstStyle/>
        <a:p>
          <a:endParaRPr lang="el-GR"/>
        </a:p>
      </dgm:t>
    </dgm:pt>
    <dgm:pt modelId="{BA298A0D-B249-4F6A-A985-9B8C6A091080}">
      <dgm:prSet phldrT="[Κείμενο]"/>
      <dgm:spPr/>
      <dgm:t>
        <a:bodyPr/>
        <a:lstStyle/>
        <a:p>
          <a:r>
            <a:rPr lang="el-GR"/>
            <a:t>Γιώργος</a:t>
          </a:r>
        </a:p>
      </dgm:t>
    </dgm:pt>
    <dgm:pt modelId="{505C953E-504D-471E-B4C9-CD100AE9051E}" type="parTrans" cxnId="{29A76730-5E50-4AE4-A28A-C9A6CCD400A2}">
      <dgm:prSet/>
      <dgm:spPr/>
      <dgm:t>
        <a:bodyPr/>
        <a:lstStyle/>
        <a:p>
          <a:endParaRPr lang="el-GR"/>
        </a:p>
      </dgm:t>
    </dgm:pt>
    <dgm:pt modelId="{C01A2030-7145-4BCB-A6D4-90B8484C1EFD}" type="sibTrans" cxnId="{29A76730-5E50-4AE4-A28A-C9A6CCD400A2}">
      <dgm:prSet/>
      <dgm:spPr/>
      <dgm:t>
        <a:bodyPr/>
        <a:lstStyle/>
        <a:p>
          <a:endParaRPr lang="el-GR"/>
        </a:p>
      </dgm:t>
    </dgm:pt>
    <dgm:pt modelId="{152DA31C-3C73-4560-A403-33B4C7C7C0DF}">
      <dgm:prSet/>
      <dgm:spPr/>
      <dgm:t>
        <a:bodyPr/>
        <a:lstStyle/>
        <a:p>
          <a:r>
            <a:rPr lang="el-GR"/>
            <a:t>Μαρία </a:t>
          </a:r>
        </a:p>
      </dgm:t>
    </dgm:pt>
    <dgm:pt modelId="{2AE5D16C-C670-4C03-8308-9AFCA5135114}" type="parTrans" cxnId="{36AC6449-CC0D-41EF-A8C9-FE84976C9FF6}">
      <dgm:prSet/>
      <dgm:spPr/>
      <dgm:t>
        <a:bodyPr/>
        <a:lstStyle/>
        <a:p>
          <a:endParaRPr lang="el-GR"/>
        </a:p>
      </dgm:t>
    </dgm:pt>
    <dgm:pt modelId="{C8390EF5-F8C3-4700-BC68-DBB18D690B29}" type="sibTrans" cxnId="{36AC6449-CC0D-41EF-A8C9-FE84976C9FF6}">
      <dgm:prSet/>
      <dgm:spPr/>
      <dgm:t>
        <a:bodyPr/>
        <a:lstStyle/>
        <a:p>
          <a:endParaRPr lang="el-GR"/>
        </a:p>
      </dgm:t>
    </dgm:pt>
    <dgm:pt modelId="{B3A04D5B-48FE-45B1-8E0F-2AF64B70104F}">
      <dgm:prSet/>
      <dgm:spPr/>
      <dgm:t>
        <a:bodyPr/>
        <a:lstStyle/>
        <a:p>
          <a:r>
            <a:rPr lang="el-GR"/>
            <a:t>Θωμάσ</a:t>
          </a:r>
        </a:p>
      </dgm:t>
    </dgm:pt>
    <dgm:pt modelId="{5C9D1464-6C33-4D0F-B7C3-9683E50CDC24}" type="parTrans" cxnId="{A3A73B47-8921-4332-B2E3-89153A44446B}">
      <dgm:prSet/>
      <dgm:spPr/>
      <dgm:t>
        <a:bodyPr/>
        <a:lstStyle/>
        <a:p>
          <a:endParaRPr lang="el-GR"/>
        </a:p>
      </dgm:t>
    </dgm:pt>
    <dgm:pt modelId="{4F99ADFB-570A-4E0A-AB2F-E61EFA331DCE}" type="sibTrans" cxnId="{A3A73B47-8921-4332-B2E3-89153A44446B}">
      <dgm:prSet/>
      <dgm:spPr/>
      <dgm:t>
        <a:bodyPr/>
        <a:lstStyle/>
        <a:p>
          <a:endParaRPr lang="el-GR"/>
        </a:p>
      </dgm:t>
    </dgm:pt>
    <dgm:pt modelId="{B2B7A6FA-1E67-4E3D-9C12-8AFB21D64644}">
      <dgm:prSet/>
      <dgm:spPr/>
      <dgm:t>
        <a:bodyPr/>
        <a:lstStyle/>
        <a:p>
          <a:r>
            <a:rPr lang="el-GR"/>
            <a:t>Ζωή</a:t>
          </a:r>
        </a:p>
      </dgm:t>
    </dgm:pt>
    <dgm:pt modelId="{978314CA-704A-4D2C-A254-960662992E07}" type="parTrans" cxnId="{BEB181A3-1911-4FA7-9701-3DBA6CD74BCC}">
      <dgm:prSet/>
      <dgm:spPr/>
      <dgm:t>
        <a:bodyPr/>
        <a:lstStyle/>
        <a:p>
          <a:endParaRPr lang="el-GR"/>
        </a:p>
      </dgm:t>
    </dgm:pt>
    <dgm:pt modelId="{1833C9B0-CA75-495E-8FA3-339E7E6F2467}" type="sibTrans" cxnId="{BEB181A3-1911-4FA7-9701-3DBA6CD74BCC}">
      <dgm:prSet/>
      <dgm:spPr/>
      <dgm:t>
        <a:bodyPr/>
        <a:lstStyle/>
        <a:p>
          <a:endParaRPr lang="el-GR"/>
        </a:p>
      </dgm:t>
    </dgm:pt>
    <dgm:pt modelId="{61DE4DD7-E77B-4D41-B312-3ED7612E8BAA}">
      <dgm:prSet/>
      <dgm:spPr/>
      <dgm:t>
        <a:bodyPr/>
        <a:lstStyle/>
        <a:p>
          <a:r>
            <a:rPr lang="el-GR"/>
            <a:t>Χρήστος </a:t>
          </a:r>
        </a:p>
      </dgm:t>
    </dgm:pt>
    <dgm:pt modelId="{8D8DBB0C-FFA3-4476-8C15-3BE515D07F0C}" type="parTrans" cxnId="{8976C8E3-6CAD-4281-8B94-1617FA3904F0}">
      <dgm:prSet/>
      <dgm:spPr/>
      <dgm:t>
        <a:bodyPr/>
        <a:lstStyle/>
        <a:p>
          <a:endParaRPr lang="el-GR"/>
        </a:p>
      </dgm:t>
    </dgm:pt>
    <dgm:pt modelId="{99F42997-C21F-4E87-8875-E7B11A4C0062}" type="sibTrans" cxnId="{8976C8E3-6CAD-4281-8B94-1617FA3904F0}">
      <dgm:prSet/>
      <dgm:spPr/>
      <dgm:t>
        <a:bodyPr/>
        <a:lstStyle/>
        <a:p>
          <a:endParaRPr lang="el-GR"/>
        </a:p>
      </dgm:t>
    </dgm:pt>
    <dgm:pt modelId="{11AC56D3-FE56-4BE7-AA64-0CA4B0B5AE60}">
      <dgm:prSet/>
      <dgm:spPr/>
      <dgm:t>
        <a:bodyPr/>
        <a:lstStyle/>
        <a:p>
          <a:r>
            <a:rPr lang="el-GR"/>
            <a:t>Παναγιώτης</a:t>
          </a:r>
        </a:p>
      </dgm:t>
    </dgm:pt>
    <dgm:pt modelId="{398B7256-501C-465C-8D2C-C80012D5D419}" type="parTrans" cxnId="{9635D039-C0F8-4D84-AD8B-3CFDEA48C7B7}">
      <dgm:prSet/>
      <dgm:spPr/>
      <dgm:t>
        <a:bodyPr/>
        <a:lstStyle/>
        <a:p>
          <a:endParaRPr lang="el-GR"/>
        </a:p>
      </dgm:t>
    </dgm:pt>
    <dgm:pt modelId="{0593367E-5451-48EE-B353-5B2F2ADF0B75}" type="sibTrans" cxnId="{9635D039-C0F8-4D84-AD8B-3CFDEA48C7B7}">
      <dgm:prSet/>
      <dgm:spPr/>
      <dgm:t>
        <a:bodyPr/>
        <a:lstStyle/>
        <a:p>
          <a:endParaRPr lang="el-GR"/>
        </a:p>
      </dgm:t>
    </dgm:pt>
    <dgm:pt modelId="{6B3B9203-21C0-4C02-AC8E-D20DCE0AC72D}" type="pres">
      <dgm:prSet presAssocID="{C7ACCF45-E7D3-48BC-9123-B5676ED13F42}" presName="hierChild1" presStyleCnt="0">
        <dgm:presLayoutVars>
          <dgm:chPref val="1"/>
          <dgm:dir/>
          <dgm:animOne val="branch"/>
          <dgm:animLvl val="lvl"/>
          <dgm:resizeHandles/>
        </dgm:presLayoutVars>
      </dgm:prSet>
      <dgm:spPr/>
    </dgm:pt>
    <dgm:pt modelId="{ACAC89D7-A2B1-4D21-9720-0BA923F6F96D}" type="pres">
      <dgm:prSet presAssocID="{0DC16DD6-5B09-49C5-96F7-AF4AFB4B5A83}" presName="hierRoot1" presStyleCnt="0"/>
      <dgm:spPr/>
    </dgm:pt>
    <dgm:pt modelId="{330091BF-6526-4628-8759-E532C50CB55E}" type="pres">
      <dgm:prSet presAssocID="{0DC16DD6-5B09-49C5-96F7-AF4AFB4B5A83}" presName="composite" presStyleCnt="0"/>
      <dgm:spPr/>
    </dgm:pt>
    <dgm:pt modelId="{5C6057CE-15EE-412E-A063-8C2227E1340E}" type="pres">
      <dgm:prSet presAssocID="{0DC16DD6-5B09-49C5-96F7-AF4AFB4B5A83}" presName="background" presStyleLbl="node0" presStyleIdx="0" presStyleCnt="1"/>
      <dgm:spPr/>
    </dgm:pt>
    <dgm:pt modelId="{25292F0E-D945-4A5C-B1C5-626F6D54BA23}" type="pres">
      <dgm:prSet presAssocID="{0DC16DD6-5B09-49C5-96F7-AF4AFB4B5A83}" presName="text" presStyleLbl="fgAcc0" presStyleIdx="0" presStyleCnt="1">
        <dgm:presLayoutVars>
          <dgm:chPref val="3"/>
        </dgm:presLayoutVars>
      </dgm:prSet>
      <dgm:spPr/>
      <dgm:t>
        <a:bodyPr/>
        <a:lstStyle/>
        <a:p>
          <a:endParaRPr lang="el-GR"/>
        </a:p>
      </dgm:t>
    </dgm:pt>
    <dgm:pt modelId="{21FBBA53-F6E1-4A6B-A1C0-2C10165397A6}" type="pres">
      <dgm:prSet presAssocID="{0DC16DD6-5B09-49C5-96F7-AF4AFB4B5A83}" presName="hierChild2" presStyleCnt="0"/>
      <dgm:spPr/>
    </dgm:pt>
    <dgm:pt modelId="{220062FC-CA0A-43D0-AD20-46580600DE05}" type="pres">
      <dgm:prSet presAssocID="{5C9D1464-6C33-4D0F-B7C3-9683E50CDC24}" presName="Name10" presStyleLbl="parChTrans1D2" presStyleIdx="0" presStyleCnt="3"/>
      <dgm:spPr/>
    </dgm:pt>
    <dgm:pt modelId="{963DD56F-7DDB-44FA-868B-FFDA3DC109D3}" type="pres">
      <dgm:prSet presAssocID="{B3A04D5B-48FE-45B1-8E0F-2AF64B70104F}" presName="hierRoot2" presStyleCnt="0"/>
      <dgm:spPr/>
    </dgm:pt>
    <dgm:pt modelId="{70CED788-414A-4B22-8D41-EB97A4FD990D}" type="pres">
      <dgm:prSet presAssocID="{B3A04D5B-48FE-45B1-8E0F-2AF64B70104F}" presName="composite2" presStyleCnt="0"/>
      <dgm:spPr/>
    </dgm:pt>
    <dgm:pt modelId="{24AE622E-4953-4943-8C78-8726AAEDC520}" type="pres">
      <dgm:prSet presAssocID="{B3A04D5B-48FE-45B1-8E0F-2AF64B70104F}" presName="background2" presStyleLbl="node2" presStyleIdx="0" presStyleCnt="3"/>
      <dgm:spPr/>
    </dgm:pt>
    <dgm:pt modelId="{8D4919A8-D104-46C6-B231-0EBE1DF7D31C}" type="pres">
      <dgm:prSet presAssocID="{B3A04D5B-48FE-45B1-8E0F-2AF64B70104F}" presName="text2" presStyleLbl="fgAcc2" presStyleIdx="0" presStyleCnt="3">
        <dgm:presLayoutVars>
          <dgm:chPref val="3"/>
        </dgm:presLayoutVars>
      </dgm:prSet>
      <dgm:spPr/>
      <dgm:t>
        <a:bodyPr/>
        <a:lstStyle/>
        <a:p>
          <a:endParaRPr lang="el-GR"/>
        </a:p>
      </dgm:t>
    </dgm:pt>
    <dgm:pt modelId="{2CB4928C-CCC2-4FA9-8985-D867DCADFFD5}" type="pres">
      <dgm:prSet presAssocID="{B3A04D5B-48FE-45B1-8E0F-2AF64B70104F}" presName="hierChild3" presStyleCnt="0"/>
      <dgm:spPr/>
    </dgm:pt>
    <dgm:pt modelId="{6004368C-496C-4868-B69F-8DF907E0EF74}" type="pres">
      <dgm:prSet presAssocID="{A7482735-942C-447E-A539-0DDE6FCE3ED9}" presName="Name17" presStyleLbl="parChTrans1D3" presStyleIdx="0" presStyleCnt="3"/>
      <dgm:spPr/>
    </dgm:pt>
    <dgm:pt modelId="{D5AFC98E-295D-4952-BF9E-6175EA66FA6B}" type="pres">
      <dgm:prSet presAssocID="{7DDEE091-C509-4C42-8C76-E830A76F812F}" presName="hierRoot3" presStyleCnt="0"/>
      <dgm:spPr/>
    </dgm:pt>
    <dgm:pt modelId="{4A838254-7CD6-4BBF-85D4-DC6BF0FF5720}" type="pres">
      <dgm:prSet presAssocID="{7DDEE091-C509-4C42-8C76-E830A76F812F}" presName="composite3" presStyleCnt="0"/>
      <dgm:spPr/>
    </dgm:pt>
    <dgm:pt modelId="{E7673745-B387-45BE-A754-F7CD84B03D7B}" type="pres">
      <dgm:prSet presAssocID="{7DDEE091-C509-4C42-8C76-E830A76F812F}" presName="background3" presStyleLbl="node3" presStyleIdx="0" presStyleCnt="3"/>
      <dgm:spPr/>
    </dgm:pt>
    <dgm:pt modelId="{D04D92D8-0758-474D-9324-3A2762B2DB92}" type="pres">
      <dgm:prSet presAssocID="{7DDEE091-C509-4C42-8C76-E830A76F812F}" presName="text3" presStyleLbl="fgAcc3" presStyleIdx="0" presStyleCnt="3">
        <dgm:presLayoutVars>
          <dgm:chPref val="3"/>
        </dgm:presLayoutVars>
      </dgm:prSet>
      <dgm:spPr/>
      <dgm:t>
        <a:bodyPr/>
        <a:lstStyle/>
        <a:p>
          <a:endParaRPr lang="el-GR"/>
        </a:p>
      </dgm:t>
    </dgm:pt>
    <dgm:pt modelId="{7A08F8DF-0BFE-45C1-AE73-E947291D1C5F}" type="pres">
      <dgm:prSet presAssocID="{7DDEE091-C509-4C42-8C76-E830A76F812F}" presName="hierChild4" presStyleCnt="0"/>
      <dgm:spPr/>
    </dgm:pt>
    <dgm:pt modelId="{68B03014-25CC-449D-8739-A81F15F08A98}" type="pres">
      <dgm:prSet presAssocID="{F2665937-5DCD-4A86-B23A-BEF55F7F16ED}" presName="Name23" presStyleLbl="parChTrans1D4" presStyleIdx="0" presStyleCnt="3"/>
      <dgm:spPr/>
    </dgm:pt>
    <dgm:pt modelId="{E86FA6C8-B6B0-4A4D-8A3A-3CA441E9B881}" type="pres">
      <dgm:prSet presAssocID="{3D49FE7A-AA17-4B1B-857F-6BAEF4F56361}" presName="hierRoot4" presStyleCnt="0"/>
      <dgm:spPr/>
    </dgm:pt>
    <dgm:pt modelId="{768DE079-2832-4C35-82BA-C6963D934CB3}" type="pres">
      <dgm:prSet presAssocID="{3D49FE7A-AA17-4B1B-857F-6BAEF4F56361}" presName="composite4" presStyleCnt="0"/>
      <dgm:spPr/>
    </dgm:pt>
    <dgm:pt modelId="{6FCD57F9-B0C8-4C58-88A6-7E9AE72B1A16}" type="pres">
      <dgm:prSet presAssocID="{3D49FE7A-AA17-4B1B-857F-6BAEF4F56361}" presName="background4" presStyleLbl="node4" presStyleIdx="0" presStyleCnt="3"/>
      <dgm:spPr/>
    </dgm:pt>
    <dgm:pt modelId="{04B15A1C-0421-44DC-B369-A56D5658E778}" type="pres">
      <dgm:prSet presAssocID="{3D49FE7A-AA17-4B1B-857F-6BAEF4F56361}" presName="text4" presStyleLbl="fgAcc4" presStyleIdx="0" presStyleCnt="3">
        <dgm:presLayoutVars>
          <dgm:chPref val="3"/>
        </dgm:presLayoutVars>
      </dgm:prSet>
      <dgm:spPr/>
    </dgm:pt>
    <dgm:pt modelId="{34503C3A-6FE7-430B-8DB9-0989818BB611}" type="pres">
      <dgm:prSet presAssocID="{3D49FE7A-AA17-4B1B-857F-6BAEF4F56361}" presName="hierChild5" presStyleCnt="0"/>
      <dgm:spPr/>
    </dgm:pt>
    <dgm:pt modelId="{840B55E2-8224-459F-9504-23456073BD16}" type="pres">
      <dgm:prSet presAssocID="{978314CA-704A-4D2C-A254-960662992E07}" presName="Name23" presStyleLbl="parChTrans1D4" presStyleIdx="1" presStyleCnt="3"/>
      <dgm:spPr/>
    </dgm:pt>
    <dgm:pt modelId="{26C15A31-0EB5-4180-9316-F9B7BFA1815B}" type="pres">
      <dgm:prSet presAssocID="{B2B7A6FA-1E67-4E3D-9C12-8AFB21D64644}" presName="hierRoot4" presStyleCnt="0"/>
      <dgm:spPr/>
    </dgm:pt>
    <dgm:pt modelId="{7C572E00-91DD-4A50-8164-91AF4E25409E}" type="pres">
      <dgm:prSet presAssocID="{B2B7A6FA-1E67-4E3D-9C12-8AFB21D64644}" presName="composite4" presStyleCnt="0"/>
      <dgm:spPr/>
    </dgm:pt>
    <dgm:pt modelId="{932B6679-25ED-4116-B3A0-B1054DCF9F7A}" type="pres">
      <dgm:prSet presAssocID="{B2B7A6FA-1E67-4E3D-9C12-8AFB21D64644}" presName="background4" presStyleLbl="node4" presStyleIdx="1" presStyleCnt="3"/>
      <dgm:spPr/>
    </dgm:pt>
    <dgm:pt modelId="{53CE1D23-ABE4-4728-B1F3-D76827F7AF43}" type="pres">
      <dgm:prSet presAssocID="{B2B7A6FA-1E67-4E3D-9C12-8AFB21D64644}" presName="text4" presStyleLbl="fgAcc4" presStyleIdx="1" presStyleCnt="3">
        <dgm:presLayoutVars>
          <dgm:chPref val="3"/>
        </dgm:presLayoutVars>
      </dgm:prSet>
      <dgm:spPr/>
      <dgm:t>
        <a:bodyPr/>
        <a:lstStyle/>
        <a:p>
          <a:endParaRPr lang="el-GR"/>
        </a:p>
      </dgm:t>
    </dgm:pt>
    <dgm:pt modelId="{BF4B3A6F-6F1F-40CB-AB48-6F22D92FA218}" type="pres">
      <dgm:prSet presAssocID="{B2B7A6FA-1E67-4E3D-9C12-8AFB21D64644}" presName="hierChild5" presStyleCnt="0"/>
      <dgm:spPr/>
    </dgm:pt>
    <dgm:pt modelId="{CEAD9968-196F-4641-9616-A310D2A06CEF}" type="pres">
      <dgm:prSet presAssocID="{8D8DBB0C-FFA3-4476-8C15-3BE515D07F0C}" presName="Name23" presStyleLbl="parChTrans1D4" presStyleIdx="2" presStyleCnt="3"/>
      <dgm:spPr/>
    </dgm:pt>
    <dgm:pt modelId="{CF529DC5-3ED8-4932-80EF-0C87237E996E}" type="pres">
      <dgm:prSet presAssocID="{61DE4DD7-E77B-4D41-B312-3ED7612E8BAA}" presName="hierRoot4" presStyleCnt="0"/>
      <dgm:spPr/>
    </dgm:pt>
    <dgm:pt modelId="{47E3C37C-584E-4DD1-86A3-7167471A647E}" type="pres">
      <dgm:prSet presAssocID="{61DE4DD7-E77B-4D41-B312-3ED7612E8BAA}" presName="composite4" presStyleCnt="0"/>
      <dgm:spPr/>
    </dgm:pt>
    <dgm:pt modelId="{C11A2FB1-3A45-4E4B-842E-2C607DF300C5}" type="pres">
      <dgm:prSet presAssocID="{61DE4DD7-E77B-4D41-B312-3ED7612E8BAA}" presName="background4" presStyleLbl="node4" presStyleIdx="2" presStyleCnt="3"/>
      <dgm:spPr/>
    </dgm:pt>
    <dgm:pt modelId="{09A3CB87-B734-4E31-9F2F-7AF7C181E336}" type="pres">
      <dgm:prSet presAssocID="{61DE4DD7-E77B-4D41-B312-3ED7612E8BAA}" presName="text4" presStyleLbl="fgAcc4" presStyleIdx="2" presStyleCnt="3">
        <dgm:presLayoutVars>
          <dgm:chPref val="3"/>
        </dgm:presLayoutVars>
      </dgm:prSet>
      <dgm:spPr/>
    </dgm:pt>
    <dgm:pt modelId="{F4C5BBEA-18B6-412A-B658-5A2317850514}" type="pres">
      <dgm:prSet presAssocID="{61DE4DD7-E77B-4D41-B312-3ED7612E8BAA}" presName="hierChild5" presStyleCnt="0"/>
      <dgm:spPr/>
    </dgm:pt>
    <dgm:pt modelId="{0D2F04EF-6032-4755-8E7B-293853B7FFEA}" type="pres">
      <dgm:prSet presAssocID="{2AE5D16C-C670-4C03-8308-9AFCA5135114}" presName="Name10" presStyleLbl="parChTrans1D2" presStyleIdx="1" presStyleCnt="3"/>
      <dgm:spPr/>
    </dgm:pt>
    <dgm:pt modelId="{0BDD7E02-FC3C-4D48-9BA2-37B630BC019C}" type="pres">
      <dgm:prSet presAssocID="{152DA31C-3C73-4560-A403-33B4C7C7C0DF}" presName="hierRoot2" presStyleCnt="0"/>
      <dgm:spPr/>
    </dgm:pt>
    <dgm:pt modelId="{9D95B236-2516-49B2-9528-412735DC544C}" type="pres">
      <dgm:prSet presAssocID="{152DA31C-3C73-4560-A403-33B4C7C7C0DF}" presName="composite2" presStyleCnt="0"/>
      <dgm:spPr/>
    </dgm:pt>
    <dgm:pt modelId="{7DEA4105-1B5F-4682-B092-3565B0D9372F}" type="pres">
      <dgm:prSet presAssocID="{152DA31C-3C73-4560-A403-33B4C7C7C0DF}" presName="background2" presStyleLbl="node2" presStyleIdx="1" presStyleCnt="3"/>
      <dgm:spPr/>
    </dgm:pt>
    <dgm:pt modelId="{89CC6157-B13E-4DE6-B2ED-F8ADF3F295E4}" type="pres">
      <dgm:prSet presAssocID="{152DA31C-3C73-4560-A403-33B4C7C7C0DF}" presName="text2" presStyleLbl="fgAcc2" presStyleIdx="1" presStyleCnt="3">
        <dgm:presLayoutVars>
          <dgm:chPref val="3"/>
        </dgm:presLayoutVars>
      </dgm:prSet>
      <dgm:spPr/>
      <dgm:t>
        <a:bodyPr/>
        <a:lstStyle/>
        <a:p>
          <a:endParaRPr lang="el-GR"/>
        </a:p>
      </dgm:t>
    </dgm:pt>
    <dgm:pt modelId="{1C1475BD-3963-424F-BA5F-BD50DC248F24}" type="pres">
      <dgm:prSet presAssocID="{152DA31C-3C73-4560-A403-33B4C7C7C0DF}" presName="hierChild3" presStyleCnt="0"/>
      <dgm:spPr/>
    </dgm:pt>
    <dgm:pt modelId="{B97C8699-6AEE-41EC-A922-9E78538A42CD}" type="pres">
      <dgm:prSet presAssocID="{519E877E-2645-40E6-B62E-923FBEA6B5B3}" presName="Name10" presStyleLbl="parChTrans1D2" presStyleIdx="2" presStyleCnt="3"/>
      <dgm:spPr/>
    </dgm:pt>
    <dgm:pt modelId="{88442643-F9E6-432C-A7ED-DC46D3976643}" type="pres">
      <dgm:prSet presAssocID="{39629568-A383-46C5-A3C6-C7856A8CADC3}" presName="hierRoot2" presStyleCnt="0"/>
      <dgm:spPr/>
    </dgm:pt>
    <dgm:pt modelId="{8B45801C-596D-4275-8593-AB0E2DB83858}" type="pres">
      <dgm:prSet presAssocID="{39629568-A383-46C5-A3C6-C7856A8CADC3}" presName="composite2" presStyleCnt="0"/>
      <dgm:spPr/>
    </dgm:pt>
    <dgm:pt modelId="{206FDF40-79D7-4DC4-81BA-FAEDE961DF40}" type="pres">
      <dgm:prSet presAssocID="{39629568-A383-46C5-A3C6-C7856A8CADC3}" presName="background2" presStyleLbl="node2" presStyleIdx="2" presStyleCnt="3"/>
      <dgm:spPr/>
    </dgm:pt>
    <dgm:pt modelId="{94310D74-13DE-4391-BA16-7E48FF72B8B5}" type="pres">
      <dgm:prSet presAssocID="{39629568-A383-46C5-A3C6-C7856A8CADC3}" presName="text2" presStyleLbl="fgAcc2" presStyleIdx="2" presStyleCnt="3">
        <dgm:presLayoutVars>
          <dgm:chPref val="3"/>
        </dgm:presLayoutVars>
      </dgm:prSet>
      <dgm:spPr/>
    </dgm:pt>
    <dgm:pt modelId="{3FF57CBA-4AEC-45B7-93BE-2B2ED49951AA}" type="pres">
      <dgm:prSet presAssocID="{39629568-A383-46C5-A3C6-C7856A8CADC3}" presName="hierChild3" presStyleCnt="0"/>
      <dgm:spPr/>
    </dgm:pt>
    <dgm:pt modelId="{A31444B9-BB09-460E-98CA-F7A947468DC7}" type="pres">
      <dgm:prSet presAssocID="{398B7256-501C-465C-8D2C-C80012D5D419}" presName="Name17" presStyleLbl="parChTrans1D3" presStyleIdx="1" presStyleCnt="3"/>
      <dgm:spPr/>
    </dgm:pt>
    <dgm:pt modelId="{9E4DC5E1-D50E-4818-944B-AE2FF58F7CF6}" type="pres">
      <dgm:prSet presAssocID="{11AC56D3-FE56-4BE7-AA64-0CA4B0B5AE60}" presName="hierRoot3" presStyleCnt="0"/>
      <dgm:spPr/>
    </dgm:pt>
    <dgm:pt modelId="{A8B676CB-0A28-4C49-83EC-03F2AB1EDD55}" type="pres">
      <dgm:prSet presAssocID="{11AC56D3-FE56-4BE7-AA64-0CA4B0B5AE60}" presName="composite3" presStyleCnt="0"/>
      <dgm:spPr/>
    </dgm:pt>
    <dgm:pt modelId="{7AE67FE3-A38D-466F-A2F7-BBD05DB05713}" type="pres">
      <dgm:prSet presAssocID="{11AC56D3-FE56-4BE7-AA64-0CA4B0B5AE60}" presName="background3" presStyleLbl="node3" presStyleIdx="1" presStyleCnt="3"/>
      <dgm:spPr/>
    </dgm:pt>
    <dgm:pt modelId="{52F6EBCA-5E94-462E-9FB9-9DFB0B933705}" type="pres">
      <dgm:prSet presAssocID="{11AC56D3-FE56-4BE7-AA64-0CA4B0B5AE60}" presName="text3" presStyleLbl="fgAcc3" presStyleIdx="1" presStyleCnt="3">
        <dgm:presLayoutVars>
          <dgm:chPref val="3"/>
        </dgm:presLayoutVars>
      </dgm:prSet>
      <dgm:spPr/>
      <dgm:t>
        <a:bodyPr/>
        <a:lstStyle/>
        <a:p>
          <a:endParaRPr lang="el-GR"/>
        </a:p>
      </dgm:t>
    </dgm:pt>
    <dgm:pt modelId="{C22C3BF8-E441-40EE-9C38-019C5DFFD9D7}" type="pres">
      <dgm:prSet presAssocID="{11AC56D3-FE56-4BE7-AA64-0CA4B0B5AE60}" presName="hierChild4" presStyleCnt="0"/>
      <dgm:spPr/>
    </dgm:pt>
    <dgm:pt modelId="{F7EBAB7D-6FE6-4DCF-AB5D-044201020564}" type="pres">
      <dgm:prSet presAssocID="{505C953E-504D-471E-B4C9-CD100AE9051E}" presName="Name17" presStyleLbl="parChTrans1D3" presStyleIdx="2" presStyleCnt="3"/>
      <dgm:spPr/>
    </dgm:pt>
    <dgm:pt modelId="{CBFA5C4F-518B-4DFE-9C59-6B8CF7F0B7AE}" type="pres">
      <dgm:prSet presAssocID="{BA298A0D-B249-4F6A-A985-9B8C6A091080}" presName="hierRoot3" presStyleCnt="0"/>
      <dgm:spPr/>
    </dgm:pt>
    <dgm:pt modelId="{49F824A9-AE76-4E50-88FB-E1006412549F}" type="pres">
      <dgm:prSet presAssocID="{BA298A0D-B249-4F6A-A985-9B8C6A091080}" presName="composite3" presStyleCnt="0"/>
      <dgm:spPr/>
    </dgm:pt>
    <dgm:pt modelId="{8C7F46B7-CCDC-4FB0-AD36-E17BE1B6B919}" type="pres">
      <dgm:prSet presAssocID="{BA298A0D-B249-4F6A-A985-9B8C6A091080}" presName="background3" presStyleLbl="node3" presStyleIdx="2" presStyleCnt="3"/>
      <dgm:spPr/>
    </dgm:pt>
    <dgm:pt modelId="{843A21A9-A3FC-42AD-B06D-612C8C67CA15}" type="pres">
      <dgm:prSet presAssocID="{BA298A0D-B249-4F6A-A985-9B8C6A091080}" presName="text3" presStyleLbl="fgAcc3" presStyleIdx="2" presStyleCnt="3">
        <dgm:presLayoutVars>
          <dgm:chPref val="3"/>
        </dgm:presLayoutVars>
      </dgm:prSet>
      <dgm:spPr/>
    </dgm:pt>
    <dgm:pt modelId="{0C9C33BD-40D6-4A3D-87A8-D9691CC797ED}" type="pres">
      <dgm:prSet presAssocID="{BA298A0D-B249-4F6A-A985-9B8C6A091080}" presName="hierChild4" presStyleCnt="0"/>
      <dgm:spPr/>
    </dgm:pt>
  </dgm:ptLst>
  <dgm:cxnLst>
    <dgm:cxn modelId="{2E47745A-26F7-49C0-9E1E-651D5F171C7D}" type="presOf" srcId="{39629568-A383-46C5-A3C6-C7856A8CADC3}" destId="{94310D74-13DE-4391-BA16-7E48FF72B8B5}" srcOrd="0" destOrd="0" presId="urn:microsoft.com/office/officeart/2005/8/layout/hierarchy1"/>
    <dgm:cxn modelId="{29A76730-5E50-4AE4-A28A-C9A6CCD400A2}" srcId="{39629568-A383-46C5-A3C6-C7856A8CADC3}" destId="{BA298A0D-B249-4F6A-A985-9B8C6A091080}" srcOrd="1" destOrd="0" parTransId="{505C953E-504D-471E-B4C9-CD100AE9051E}" sibTransId="{C01A2030-7145-4BCB-A6D4-90B8484C1EFD}"/>
    <dgm:cxn modelId="{BB42D00D-FA28-4669-8827-4F9CF2F9E83A}" type="presOf" srcId="{BA298A0D-B249-4F6A-A985-9B8C6A091080}" destId="{843A21A9-A3FC-42AD-B06D-612C8C67CA15}" srcOrd="0" destOrd="0" presId="urn:microsoft.com/office/officeart/2005/8/layout/hierarchy1"/>
    <dgm:cxn modelId="{DF638546-3B22-4078-A615-CE011E09F17F}" type="presOf" srcId="{505C953E-504D-471E-B4C9-CD100AE9051E}" destId="{F7EBAB7D-6FE6-4DCF-AB5D-044201020564}" srcOrd="0" destOrd="0" presId="urn:microsoft.com/office/officeart/2005/8/layout/hierarchy1"/>
    <dgm:cxn modelId="{BB34FC54-0B53-4374-A495-50646E946E5F}" type="presOf" srcId="{519E877E-2645-40E6-B62E-923FBEA6B5B3}" destId="{B97C8699-6AEE-41EC-A922-9E78538A42CD}" srcOrd="0" destOrd="0" presId="urn:microsoft.com/office/officeart/2005/8/layout/hierarchy1"/>
    <dgm:cxn modelId="{45D3E78A-1144-481A-9802-634EC4F377F6}" type="presOf" srcId="{152DA31C-3C73-4560-A403-33B4C7C7C0DF}" destId="{89CC6157-B13E-4DE6-B2ED-F8ADF3F295E4}" srcOrd="0" destOrd="0" presId="urn:microsoft.com/office/officeart/2005/8/layout/hierarchy1"/>
    <dgm:cxn modelId="{EB9133C6-B556-4669-9EBC-3DCF8D724687}" type="presOf" srcId="{A7482735-942C-447E-A539-0DDE6FCE3ED9}" destId="{6004368C-496C-4868-B69F-8DF907E0EF74}" srcOrd="0" destOrd="0" presId="urn:microsoft.com/office/officeart/2005/8/layout/hierarchy1"/>
    <dgm:cxn modelId="{6187F2F1-B4C1-41F4-B676-C6D048BF8B3D}" srcId="{B3A04D5B-48FE-45B1-8E0F-2AF64B70104F}" destId="{7DDEE091-C509-4C42-8C76-E830A76F812F}" srcOrd="0" destOrd="0" parTransId="{A7482735-942C-447E-A539-0DDE6FCE3ED9}" sibTransId="{1D79DBE5-5DCA-40D5-BF98-B0A92A12237F}"/>
    <dgm:cxn modelId="{BEB181A3-1911-4FA7-9701-3DBA6CD74BCC}" srcId="{7DDEE091-C509-4C42-8C76-E830A76F812F}" destId="{B2B7A6FA-1E67-4E3D-9C12-8AFB21D64644}" srcOrd="1" destOrd="0" parTransId="{978314CA-704A-4D2C-A254-960662992E07}" sibTransId="{1833C9B0-CA75-495E-8FA3-339E7E6F2467}"/>
    <dgm:cxn modelId="{4F0F26C2-13E5-4059-AD50-88E6B944820E}" type="presOf" srcId="{5C9D1464-6C33-4D0F-B7C3-9683E50CDC24}" destId="{220062FC-CA0A-43D0-AD20-46580600DE05}" srcOrd="0" destOrd="0" presId="urn:microsoft.com/office/officeart/2005/8/layout/hierarchy1"/>
    <dgm:cxn modelId="{4E4A8941-D22D-480E-A22D-FAE5FA6017EF}" type="presOf" srcId="{61DE4DD7-E77B-4D41-B312-3ED7612E8BAA}" destId="{09A3CB87-B734-4E31-9F2F-7AF7C181E336}" srcOrd="0" destOrd="0" presId="urn:microsoft.com/office/officeart/2005/8/layout/hierarchy1"/>
    <dgm:cxn modelId="{FC5C68C9-2FEB-4651-A4C9-5C7A5506D178}" type="presOf" srcId="{C7ACCF45-E7D3-48BC-9123-B5676ED13F42}" destId="{6B3B9203-21C0-4C02-AC8E-D20DCE0AC72D}" srcOrd="0" destOrd="0" presId="urn:microsoft.com/office/officeart/2005/8/layout/hierarchy1"/>
    <dgm:cxn modelId="{325C660C-6B10-4EA9-AF91-5E8632C82A98}" type="presOf" srcId="{11AC56D3-FE56-4BE7-AA64-0CA4B0B5AE60}" destId="{52F6EBCA-5E94-462E-9FB9-9DFB0B933705}" srcOrd="0" destOrd="0" presId="urn:microsoft.com/office/officeart/2005/8/layout/hierarchy1"/>
    <dgm:cxn modelId="{0F7DAAB0-730F-4FE8-910A-FA99A3D84DF7}" type="presOf" srcId="{398B7256-501C-465C-8D2C-C80012D5D419}" destId="{A31444B9-BB09-460E-98CA-F7A947468DC7}" srcOrd="0" destOrd="0" presId="urn:microsoft.com/office/officeart/2005/8/layout/hierarchy1"/>
    <dgm:cxn modelId="{9635D039-C0F8-4D84-AD8B-3CFDEA48C7B7}" srcId="{39629568-A383-46C5-A3C6-C7856A8CADC3}" destId="{11AC56D3-FE56-4BE7-AA64-0CA4B0B5AE60}" srcOrd="0" destOrd="0" parTransId="{398B7256-501C-465C-8D2C-C80012D5D419}" sibTransId="{0593367E-5451-48EE-B353-5B2F2ADF0B75}"/>
    <dgm:cxn modelId="{95727F50-F8AB-4368-B7D5-E09EC1E56735}" type="presOf" srcId="{3D49FE7A-AA17-4B1B-857F-6BAEF4F56361}" destId="{04B15A1C-0421-44DC-B369-A56D5658E778}" srcOrd="0" destOrd="0" presId="urn:microsoft.com/office/officeart/2005/8/layout/hierarchy1"/>
    <dgm:cxn modelId="{F3167F92-8F8D-446B-9B97-9E0745E051D8}" type="presOf" srcId="{F2665937-5DCD-4A86-B23A-BEF55F7F16ED}" destId="{68B03014-25CC-449D-8739-A81F15F08A98}" srcOrd="0" destOrd="0" presId="urn:microsoft.com/office/officeart/2005/8/layout/hierarchy1"/>
    <dgm:cxn modelId="{9F218B3F-55D5-4230-ADC5-C4025063E636}" type="presOf" srcId="{B2B7A6FA-1E67-4E3D-9C12-8AFB21D64644}" destId="{53CE1D23-ABE4-4728-B1F3-D76827F7AF43}" srcOrd="0" destOrd="0" presId="urn:microsoft.com/office/officeart/2005/8/layout/hierarchy1"/>
    <dgm:cxn modelId="{27486AE6-BC89-4905-A7C2-0F1C3A8095C4}" srcId="{C7ACCF45-E7D3-48BC-9123-B5676ED13F42}" destId="{0DC16DD6-5B09-49C5-96F7-AF4AFB4B5A83}" srcOrd="0" destOrd="0" parTransId="{23884CD2-12C7-4C02-BA2C-9D01D38AE489}" sibTransId="{E84C3506-4673-4AEC-89A1-6346DEEDD60C}"/>
    <dgm:cxn modelId="{48B9D7C4-5C0B-4569-9278-7143212C91E3}" type="presOf" srcId="{8D8DBB0C-FFA3-4476-8C15-3BE515D07F0C}" destId="{CEAD9968-196F-4641-9616-A310D2A06CEF}" srcOrd="0" destOrd="0" presId="urn:microsoft.com/office/officeart/2005/8/layout/hierarchy1"/>
    <dgm:cxn modelId="{A7EAEEE4-7541-490B-A770-09852BD2988B}" srcId="{0DC16DD6-5B09-49C5-96F7-AF4AFB4B5A83}" destId="{39629568-A383-46C5-A3C6-C7856A8CADC3}" srcOrd="2" destOrd="0" parTransId="{519E877E-2645-40E6-B62E-923FBEA6B5B3}" sibTransId="{30E11CCA-1984-4ADF-B035-A43E22058F58}"/>
    <dgm:cxn modelId="{F3FA53FC-3E9F-47BC-8BDF-2A1EAD52CDEA}" type="presOf" srcId="{B3A04D5B-48FE-45B1-8E0F-2AF64B70104F}" destId="{8D4919A8-D104-46C6-B231-0EBE1DF7D31C}" srcOrd="0" destOrd="0" presId="urn:microsoft.com/office/officeart/2005/8/layout/hierarchy1"/>
    <dgm:cxn modelId="{36AC6449-CC0D-41EF-A8C9-FE84976C9FF6}" srcId="{0DC16DD6-5B09-49C5-96F7-AF4AFB4B5A83}" destId="{152DA31C-3C73-4560-A403-33B4C7C7C0DF}" srcOrd="1" destOrd="0" parTransId="{2AE5D16C-C670-4C03-8308-9AFCA5135114}" sibTransId="{C8390EF5-F8C3-4700-BC68-DBB18D690B29}"/>
    <dgm:cxn modelId="{8976C8E3-6CAD-4281-8B94-1617FA3904F0}" srcId="{7DDEE091-C509-4C42-8C76-E830A76F812F}" destId="{61DE4DD7-E77B-4D41-B312-3ED7612E8BAA}" srcOrd="2" destOrd="0" parTransId="{8D8DBB0C-FFA3-4476-8C15-3BE515D07F0C}" sibTransId="{99F42997-C21F-4E87-8875-E7B11A4C0062}"/>
    <dgm:cxn modelId="{A3A73B47-8921-4332-B2E3-89153A44446B}" srcId="{0DC16DD6-5B09-49C5-96F7-AF4AFB4B5A83}" destId="{B3A04D5B-48FE-45B1-8E0F-2AF64B70104F}" srcOrd="0" destOrd="0" parTransId="{5C9D1464-6C33-4D0F-B7C3-9683E50CDC24}" sibTransId="{4F99ADFB-570A-4E0A-AB2F-E61EFA331DCE}"/>
    <dgm:cxn modelId="{1D0A30CF-A90D-4324-9E47-6DCA64C554BF}" type="presOf" srcId="{2AE5D16C-C670-4C03-8308-9AFCA5135114}" destId="{0D2F04EF-6032-4755-8E7B-293853B7FFEA}" srcOrd="0" destOrd="0" presId="urn:microsoft.com/office/officeart/2005/8/layout/hierarchy1"/>
    <dgm:cxn modelId="{3C5DB50B-9AEC-4156-A426-7B9E64280A2B}" type="presOf" srcId="{0DC16DD6-5B09-49C5-96F7-AF4AFB4B5A83}" destId="{25292F0E-D945-4A5C-B1C5-626F6D54BA23}" srcOrd="0" destOrd="0" presId="urn:microsoft.com/office/officeart/2005/8/layout/hierarchy1"/>
    <dgm:cxn modelId="{DFF942A2-730E-41E4-8A3E-66948C629439}" srcId="{7DDEE091-C509-4C42-8C76-E830A76F812F}" destId="{3D49FE7A-AA17-4B1B-857F-6BAEF4F56361}" srcOrd="0" destOrd="0" parTransId="{F2665937-5DCD-4A86-B23A-BEF55F7F16ED}" sibTransId="{64DA2C4E-5059-4181-9E6A-DC8700A61849}"/>
    <dgm:cxn modelId="{34EE2644-A52E-4349-B6DD-E890894ACF81}" type="presOf" srcId="{978314CA-704A-4D2C-A254-960662992E07}" destId="{840B55E2-8224-459F-9504-23456073BD16}" srcOrd="0" destOrd="0" presId="urn:microsoft.com/office/officeart/2005/8/layout/hierarchy1"/>
    <dgm:cxn modelId="{D3FF4A4F-C55A-4161-8EC6-71A0B18C514F}" type="presOf" srcId="{7DDEE091-C509-4C42-8C76-E830A76F812F}" destId="{D04D92D8-0758-474D-9324-3A2762B2DB92}" srcOrd="0" destOrd="0" presId="urn:microsoft.com/office/officeart/2005/8/layout/hierarchy1"/>
    <dgm:cxn modelId="{E1DFEECE-61C5-4C8B-9B6F-CAECD6EE8CC9}" type="presParOf" srcId="{6B3B9203-21C0-4C02-AC8E-D20DCE0AC72D}" destId="{ACAC89D7-A2B1-4D21-9720-0BA923F6F96D}" srcOrd="0" destOrd="0" presId="urn:microsoft.com/office/officeart/2005/8/layout/hierarchy1"/>
    <dgm:cxn modelId="{887A8D31-6CC7-4FA4-9768-9A1A5730E03A}" type="presParOf" srcId="{ACAC89D7-A2B1-4D21-9720-0BA923F6F96D}" destId="{330091BF-6526-4628-8759-E532C50CB55E}" srcOrd="0" destOrd="0" presId="urn:microsoft.com/office/officeart/2005/8/layout/hierarchy1"/>
    <dgm:cxn modelId="{AF972095-7578-4A82-A2D2-798CF493393F}" type="presParOf" srcId="{330091BF-6526-4628-8759-E532C50CB55E}" destId="{5C6057CE-15EE-412E-A063-8C2227E1340E}" srcOrd="0" destOrd="0" presId="urn:microsoft.com/office/officeart/2005/8/layout/hierarchy1"/>
    <dgm:cxn modelId="{244BA993-5BFA-45AA-AFDA-65BAEB9E871D}" type="presParOf" srcId="{330091BF-6526-4628-8759-E532C50CB55E}" destId="{25292F0E-D945-4A5C-B1C5-626F6D54BA23}" srcOrd="1" destOrd="0" presId="urn:microsoft.com/office/officeart/2005/8/layout/hierarchy1"/>
    <dgm:cxn modelId="{68822AE3-7DA6-4005-8440-D42025C0E782}" type="presParOf" srcId="{ACAC89D7-A2B1-4D21-9720-0BA923F6F96D}" destId="{21FBBA53-F6E1-4A6B-A1C0-2C10165397A6}" srcOrd="1" destOrd="0" presId="urn:microsoft.com/office/officeart/2005/8/layout/hierarchy1"/>
    <dgm:cxn modelId="{349DB27B-4CE2-44BE-B958-93B68A2AA131}" type="presParOf" srcId="{21FBBA53-F6E1-4A6B-A1C0-2C10165397A6}" destId="{220062FC-CA0A-43D0-AD20-46580600DE05}" srcOrd="0" destOrd="0" presId="urn:microsoft.com/office/officeart/2005/8/layout/hierarchy1"/>
    <dgm:cxn modelId="{A838A461-4C09-4DB2-BA32-24043B5CA095}" type="presParOf" srcId="{21FBBA53-F6E1-4A6B-A1C0-2C10165397A6}" destId="{963DD56F-7DDB-44FA-868B-FFDA3DC109D3}" srcOrd="1" destOrd="0" presId="urn:microsoft.com/office/officeart/2005/8/layout/hierarchy1"/>
    <dgm:cxn modelId="{31873280-DEEA-49F0-888A-3F7918B9653A}" type="presParOf" srcId="{963DD56F-7DDB-44FA-868B-FFDA3DC109D3}" destId="{70CED788-414A-4B22-8D41-EB97A4FD990D}" srcOrd="0" destOrd="0" presId="urn:microsoft.com/office/officeart/2005/8/layout/hierarchy1"/>
    <dgm:cxn modelId="{68C1C971-6BBF-4A01-8585-CE79B1B7AC99}" type="presParOf" srcId="{70CED788-414A-4B22-8D41-EB97A4FD990D}" destId="{24AE622E-4953-4943-8C78-8726AAEDC520}" srcOrd="0" destOrd="0" presId="urn:microsoft.com/office/officeart/2005/8/layout/hierarchy1"/>
    <dgm:cxn modelId="{A40FAF5C-C8B8-4682-A4FF-E23A220721B0}" type="presParOf" srcId="{70CED788-414A-4B22-8D41-EB97A4FD990D}" destId="{8D4919A8-D104-46C6-B231-0EBE1DF7D31C}" srcOrd="1" destOrd="0" presId="urn:microsoft.com/office/officeart/2005/8/layout/hierarchy1"/>
    <dgm:cxn modelId="{D2BFD785-B9B2-450D-BBEE-2F0B9A7F6593}" type="presParOf" srcId="{963DD56F-7DDB-44FA-868B-FFDA3DC109D3}" destId="{2CB4928C-CCC2-4FA9-8985-D867DCADFFD5}" srcOrd="1" destOrd="0" presId="urn:microsoft.com/office/officeart/2005/8/layout/hierarchy1"/>
    <dgm:cxn modelId="{704FC552-7A0B-4E26-A98C-81DDB4395DC0}" type="presParOf" srcId="{2CB4928C-CCC2-4FA9-8985-D867DCADFFD5}" destId="{6004368C-496C-4868-B69F-8DF907E0EF74}" srcOrd="0" destOrd="0" presId="urn:microsoft.com/office/officeart/2005/8/layout/hierarchy1"/>
    <dgm:cxn modelId="{B30BCB39-8B61-4050-8539-4BDF92E52FF6}" type="presParOf" srcId="{2CB4928C-CCC2-4FA9-8985-D867DCADFFD5}" destId="{D5AFC98E-295D-4952-BF9E-6175EA66FA6B}" srcOrd="1" destOrd="0" presId="urn:microsoft.com/office/officeart/2005/8/layout/hierarchy1"/>
    <dgm:cxn modelId="{1652AFCB-464A-411D-9468-E3CFCB289D0F}" type="presParOf" srcId="{D5AFC98E-295D-4952-BF9E-6175EA66FA6B}" destId="{4A838254-7CD6-4BBF-85D4-DC6BF0FF5720}" srcOrd="0" destOrd="0" presId="urn:microsoft.com/office/officeart/2005/8/layout/hierarchy1"/>
    <dgm:cxn modelId="{2F045CD4-4923-4D7C-ADFC-4B03FFD66A78}" type="presParOf" srcId="{4A838254-7CD6-4BBF-85D4-DC6BF0FF5720}" destId="{E7673745-B387-45BE-A754-F7CD84B03D7B}" srcOrd="0" destOrd="0" presId="urn:microsoft.com/office/officeart/2005/8/layout/hierarchy1"/>
    <dgm:cxn modelId="{947464E4-CB13-446D-96F2-FE90DF0EA69C}" type="presParOf" srcId="{4A838254-7CD6-4BBF-85D4-DC6BF0FF5720}" destId="{D04D92D8-0758-474D-9324-3A2762B2DB92}" srcOrd="1" destOrd="0" presId="urn:microsoft.com/office/officeart/2005/8/layout/hierarchy1"/>
    <dgm:cxn modelId="{9AC35FE4-9903-4F9C-A634-D04DC24226E1}" type="presParOf" srcId="{D5AFC98E-295D-4952-BF9E-6175EA66FA6B}" destId="{7A08F8DF-0BFE-45C1-AE73-E947291D1C5F}" srcOrd="1" destOrd="0" presId="urn:microsoft.com/office/officeart/2005/8/layout/hierarchy1"/>
    <dgm:cxn modelId="{AC3E6822-1249-4E30-8F71-9E4D9B8F4ABF}" type="presParOf" srcId="{7A08F8DF-0BFE-45C1-AE73-E947291D1C5F}" destId="{68B03014-25CC-449D-8739-A81F15F08A98}" srcOrd="0" destOrd="0" presId="urn:microsoft.com/office/officeart/2005/8/layout/hierarchy1"/>
    <dgm:cxn modelId="{F07DC0EA-2724-44BF-8E8D-61093FA76101}" type="presParOf" srcId="{7A08F8DF-0BFE-45C1-AE73-E947291D1C5F}" destId="{E86FA6C8-B6B0-4A4D-8A3A-3CA441E9B881}" srcOrd="1" destOrd="0" presId="urn:microsoft.com/office/officeart/2005/8/layout/hierarchy1"/>
    <dgm:cxn modelId="{C4E6B624-28BC-42D9-B020-ED61EE94A13A}" type="presParOf" srcId="{E86FA6C8-B6B0-4A4D-8A3A-3CA441E9B881}" destId="{768DE079-2832-4C35-82BA-C6963D934CB3}" srcOrd="0" destOrd="0" presId="urn:microsoft.com/office/officeart/2005/8/layout/hierarchy1"/>
    <dgm:cxn modelId="{1EC29DED-F418-4EFE-BAEA-6937C7E8A76F}" type="presParOf" srcId="{768DE079-2832-4C35-82BA-C6963D934CB3}" destId="{6FCD57F9-B0C8-4C58-88A6-7E9AE72B1A16}" srcOrd="0" destOrd="0" presId="urn:microsoft.com/office/officeart/2005/8/layout/hierarchy1"/>
    <dgm:cxn modelId="{15BA6503-30CA-42F7-B5F2-D2F7321471C2}" type="presParOf" srcId="{768DE079-2832-4C35-82BA-C6963D934CB3}" destId="{04B15A1C-0421-44DC-B369-A56D5658E778}" srcOrd="1" destOrd="0" presId="urn:microsoft.com/office/officeart/2005/8/layout/hierarchy1"/>
    <dgm:cxn modelId="{E819F2F8-6917-4108-9060-2D8ECD778490}" type="presParOf" srcId="{E86FA6C8-B6B0-4A4D-8A3A-3CA441E9B881}" destId="{34503C3A-6FE7-430B-8DB9-0989818BB611}" srcOrd="1" destOrd="0" presId="urn:microsoft.com/office/officeart/2005/8/layout/hierarchy1"/>
    <dgm:cxn modelId="{B6A15DC6-9D23-4ADA-9796-93BEE12287D5}" type="presParOf" srcId="{7A08F8DF-0BFE-45C1-AE73-E947291D1C5F}" destId="{840B55E2-8224-459F-9504-23456073BD16}" srcOrd="2" destOrd="0" presId="urn:microsoft.com/office/officeart/2005/8/layout/hierarchy1"/>
    <dgm:cxn modelId="{FC1EBDDD-FFC5-4F10-8CAE-4C5AA3EE9CD5}" type="presParOf" srcId="{7A08F8DF-0BFE-45C1-AE73-E947291D1C5F}" destId="{26C15A31-0EB5-4180-9316-F9B7BFA1815B}" srcOrd="3" destOrd="0" presId="urn:microsoft.com/office/officeart/2005/8/layout/hierarchy1"/>
    <dgm:cxn modelId="{74D7E94E-D452-44AD-8EF0-0DF776797344}" type="presParOf" srcId="{26C15A31-0EB5-4180-9316-F9B7BFA1815B}" destId="{7C572E00-91DD-4A50-8164-91AF4E25409E}" srcOrd="0" destOrd="0" presId="urn:microsoft.com/office/officeart/2005/8/layout/hierarchy1"/>
    <dgm:cxn modelId="{E7FD9AEF-DA14-4F47-9538-5825CC52CE1B}" type="presParOf" srcId="{7C572E00-91DD-4A50-8164-91AF4E25409E}" destId="{932B6679-25ED-4116-B3A0-B1054DCF9F7A}" srcOrd="0" destOrd="0" presId="urn:microsoft.com/office/officeart/2005/8/layout/hierarchy1"/>
    <dgm:cxn modelId="{F739DD7B-7378-49F9-B1A2-611E49B23EF3}" type="presParOf" srcId="{7C572E00-91DD-4A50-8164-91AF4E25409E}" destId="{53CE1D23-ABE4-4728-B1F3-D76827F7AF43}" srcOrd="1" destOrd="0" presId="urn:microsoft.com/office/officeart/2005/8/layout/hierarchy1"/>
    <dgm:cxn modelId="{94619D5D-4B77-4FD6-8F52-522D85DB2187}" type="presParOf" srcId="{26C15A31-0EB5-4180-9316-F9B7BFA1815B}" destId="{BF4B3A6F-6F1F-40CB-AB48-6F22D92FA218}" srcOrd="1" destOrd="0" presId="urn:microsoft.com/office/officeart/2005/8/layout/hierarchy1"/>
    <dgm:cxn modelId="{82535903-7A28-469E-9BCE-FC5C408AA452}" type="presParOf" srcId="{7A08F8DF-0BFE-45C1-AE73-E947291D1C5F}" destId="{CEAD9968-196F-4641-9616-A310D2A06CEF}" srcOrd="4" destOrd="0" presId="urn:microsoft.com/office/officeart/2005/8/layout/hierarchy1"/>
    <dgm:cxn modelId="{09D64AF1-81C2-4D2C-9C7D-9A805E5F94F0}" type="presParOf" srcId="{7A08F8DF-0BFE-45C1-AE73-E947291D1C5F}" destId="{CF529DC5-3ED8-4932-80EF-0C87237E996E}" srcOrd="5" destOrd="0" presId="urn:microsoft.com/office/officeart/2005/8/layout/hierarchy1"/>
    <dgm:cxn modelId="{EB47B084-3847-426F-9593-6068BF192703}" type="presParOf" srcId="{CF529DC5-3ED8-4932-80EF-0C87237E996E}" destId="{47E3C37C-584E-4DD1-86A3-7167471A647E}" srcOrd="0" destOrd="0" presId="urn:microsoft.com/office/officeart/2005/8/layout/hierarchy1"/>
    <dgm:cxn modelId="{0CF7F211-B1AE-4121-B8AC-03DF95D1ED33}" type="presParOf" srcId="{47E3C37C-584E-4DD1-86A3-7167471A647E}" destId="{C11A2FB1-3A45-4E4B-842E-2C607DF300C5}" srcOrd="0" destOrd="0" presId="urn:microsoft.com/office/officeart/2005/8/layout/hierarchy1"/>
    <dgm:cxn modelId="{31B61C75-0BFE-4CF3-A968-78C50DF16CFE}" type="presParOf" srcId="{47E3C37C-584E-4DD1-86A3-7167471A647E}" destId="{09A3CB87-B734-4E31-9F2F-7AF7C181E336}" srcOrd="1" destOrd="0" presId="urn:microsoft.com/office/officeart/2005/8/layout/hierarchy1"/>
    <dgm:cxn modelId="{EE7F2416-874E-42AE-BA5B-0EB12D74A206}" type="presParOf" srcId="{CF529DC5-3ED8-4932-80EF-0C87237E996E}" destId="{F4C5BBEA-18B6-412A-B658-5A2317850514}" srcOrd="1" destOrd="0" presId="urn:microsoft.com/office/officeart/2005/8/layout/hierarchy1"/>
    <dgm:cxn modelId="{917AC5CF-A216-4F44-A473-D56C52BEA022}" type="presParOf" srcId="{21FBBA53-F6E1-4A6B-A1C0-2C10165397A6}" destId="{0D2F04EF-6032-4755-8E7B-293853B7FFEA}" srcOrd="2" destOrd="0" presId="urn:microsoft.com/office/officeart/2005/8/layout/hierarchy1"/>
    <dgm:cxn modelId="{E5E53668-D4EC-42E2-834B-8B3C7F81C701}" type="presParOf" srcId="{21FBBA53-F6E1-4A6B-A1C0-2C10165397A6}" destId="{0BDD7E02-FC3C-4D48-9BA2-37B630BC019C}" srcOrd="3" destOrd="0" presId="urn:microsoft.com/office/officeart/2005/8/layout/hierarchy1"/>
    <dgm:cxn modelId="{6182766A-D277-4A41-AFA2-8EB63B96DEA2}" type="presParOf" srcId="{0BDD7E02-FC3C-4D48-9BA2-37B630BC019C}" destId="{9D95B236-2516-49B2-9528-412735DC544C}" srcOrd="0" destOrd="0" presId="urn:microsoft.com/office/officeart/2005/8/layout/hierarchy1"/>
    <dgm:cxn modelId="{078A4E9B-2FD4-432D-8B42-5EF34E2BCC95}" type="presParOf" srcId="{9D95B236-2516-49B2-9528-412735DC544C}" destId="{7DEA4105-1B5F-4682-B092-3565B0D9372F}" srcOrd="0" destOrd="0" presId="urn:microsoft.com/office/officeart/2005/8/layout/hierarchy1"/>
    <dgm:cxn modelId="{3E9A5704-5BC8-4217-B954-03F3FBE22540}" type="presParOf" srcId="{9D95B236-2516-49B2-9528-412735DC544C}" destId="{89CC6157-B13E-4DE6-B2ED-F8ADF3F295E4}" srcOrd="1" destOrd="0" presId="urn:microsoft.com/office/officeart/2005/8/layout/hierarchy1"/>
    <dgm:cxn modelId="{D5D1730C-9186-46BA-B562-EAFC24BF97AC}" type="presParOf" srcId="{0BDD7E02-FC3C-4D48-9BA2-37B630BC019C}" destId="{1C1475BD-3963-424F-BA5F-BD50DC248F24}" srcOrd="1" destOrd="0" presId="urn:microsoft.com/office/officeart/2005/8/layout/hierarchy1"/>
    <dgm:cxn modelId="{28AB369A-8799-40EC-A6ED-DBD9E5E6F329}" type="presParOf" srcId="{21FBBA53-F6E1-4A6B-A1C0-2C10165397A6}" destId="{B97C8699-6AEE-41EC-A922-9E78538A42CD}" srcOrd="4" destOrd="0" presId="urn:microsoft.com/office/officeart/2005/8/layout/hierarchy1"/>
    <dgm:cxn modelId="{3369DAEC-A1CC-4E3A-A1B5-064212C6599F}" type="presParOf" srcId="{21FBBA53-F6E1-4A6B-A1C0-2C10165397A6}" destId="{88442643-F9E6-432C-A7ED-DC46D3976643}" srcOrd="5" destOrd="0" presId="urn:microsoft.com/office/officeart/2005/8/layout/hierarchy1"/>
    <dgm:cxn modelId="{D3CD36F9-3B53-4F87-8769-FC145C0FAE43}" type="presParOf" srcId="{88442643-F9E6-432C-A7ED-DC46D3976643}" destId="{8B45801C-596D-4275-8593-AB0E2DB83858}" srcOrd="0" destOrd="0" presId="urn:microsoft.com/office/officeart/2005/8/layout/hierarchy1"/>
    <dgm:cxn modelId="{99F9CA9F-ABAA-4898-9A74-B3D663996C15}" type="presParOf" srcId="{8B45801C-596D-4275-8593-AB0E2DB83858}" destId="{206FDF40-79D7-4DC4-81BA-FAEDE961DF40}" srcOrd="0" destOrd="0" presId="urn:microsoft.com/office/officeart/2005/8/layout/hierarchy1"/>
    <dgm:cxn modelId="{CC73D543-7D07-41DF-9AA2-367E6BD97E7E}" type="presParOf" srcId="{8B45801C-596D-4275-8593-AB0E2DB83858}" destId="{94310D74-13DE-4391-BA16-7E48FF72B8B5}" srcOrd="1" destOrd="0" presId="urn:microsoft.com/office/officeart/2005/8/layout/hierarchy1"/>
    <dgm:cxn modelId="{16C2DD23-C5DF-4857-B6B6-3DDFBED69C37}" type="presParOf" srcId="{88442643-F9E6-432C-A7ED-DC46D3976643}" destId="{3FF57CBA-4AEC-45B7-93BE-2B2ED49951AA}" srcOrd="1" destOrd="0" presId="urn:microsoft.com/office/officeart/2005/8/layout/hierarchy1"/>
    <dgm:cxn modelId="{50B1D426-E89A-4EE0-91C8-381D04A0B259}" type="presParOf" srcId="{3FF57CBA-4AEC-45B7-93BE-2B2ED49951AA}" destId="{A31444B9-BB09-460E-98CA-F7A947468DC7}" srcOrd="0" destOrd="0" presId="urn:microsoft.com/office/officeart/2005/8/layout/hierarchy1"/>
    <dgm:cxn modelId="{EC8B04F3-9B3A-442D-8948-E6A850091477}" type="presParOf" srcId="{3FF57CBA-4AEC-45B7-93BE-2B2ED49951AA}" destId="{9E4DC5E1-D50E-4818-944B-AE2FF58F7CF6}" srcOrd="1" destOrd="0" presId="urn:microsoft.com/office/officeart/2005/8/layout/hierarchy1"/>
    <dgm:cxn modelId="{09CC9739-40C9-416A-A6E5-798DBC12EB7A}" type="presParOf" srcId="{9E4DC5E1-D50E-4818-944B-AE2FF58F7CF6}" destId="{A8B676CB-0A28-4C49-83EC-03F2AB1EDD55}" srcOrd="0" destOrd="0" presId="urn:microsoft.com/office/officeart/2005/8/layout/hierarchy1"/>
    <dgm:cxn modelId="{BFEE5152-8FF7-4D9F-8918-2D38AABFCFD4}" type="presParOf" srcId="{A8B676CB-0A28-4C49-83EC-03F2AB1EDD55}" destId="{7AE67FE3-A38D-466F-A2F7-BBD05DB05713}" srcOrd="0" destOrd="0" presId="urn:microsoft.com/office/officeart/2005/8/layout/hierarchy1"/>
    <dgm:cxn modelId="{9DCED87C-FAE4-48B9-AA2E-A4878AF04036}" type="presParOf" srcId="{A8B676CB-0A28-4C49-83EC-03F2AB1EDD55}" destId="{52F6EBCA-5E94-462E-9FB9-9DFB0B933705}" srcOrd="1" destOrd="0" presId="urn:microsoft.com/office/officeart/2005/8/layout/hierarchy1"/>
    <dgm:cxn modelId="{3B61368E-0E4D-45A5-B309-840C6F2C8D18}" type="presParOf" srcId="{9E4DC5E1-D50E-4818-944B-AE2FF58F7CF6}" destId="{C22C3BF8-E441-40EE-9C38-019C5DFFD9D7}" srcOrd="1" destOrd="0" presId="urn:microsoft.com/office/officeart/2005/8/layout/hierarchy1"/>
    <dgm:cxn modelId="{0EE3AC5B-5E53-4F28-AED0-46D1D3A0AB7C}" type="presParOf" srcId="{3FF57CBA-4AEC-45B7-93BE-2B2ED49951AA}" destId="{F7EBAB7D-6FE6-4DCF-AB5D-044201020564}" srcOrd="2" destOrd="0" presId="urn:microsoft.com/office/officeart/2005/8/layout/hierarchy1"/>
    <dgm:cxn modelId="{5A1D9C7E-A0EC-47E1-8E5C-0E22679C7CEE}" type="presParOf" srcId="{3FF57CBA-4AEC-45B7-93BE-2B2ED49951AA}" destId="{CBFA5C4F-518B-4DFE-9C59-6B8CF7F0B7AE}" srcOrd="3" destOrd="0" presId="urn:microsoft.com/office/officeart/2005/8/layout/hierarchy1"/>
    <dgm:cxn modelId="{BED1DA39-64DC-4322-8C10-18FABD22B297}" type="presParOf" srcId="{CBFA5C4F-518B-4DFE-9C59-6B8CF7F0B7AE}" destId="{49F824A9-AE76-4E50-88FB-E1006412549F}" srcOrd="0" destOrd="0" presId="urn:microsoft.com/office/officeart/2005/8/layout/hierarchy1"/>
    <dgm:cxn modelId="{7B766E03-9D3E-4D22-9907-335FD22A1D28}" type="presParOf" srcId="{49F824A9-AE76-4E50-88FB-E1006412549F}" destId="{8C7F46B7-CCDC-4FB0-AD36-E17BE1B6B919}" srcOrd="0" destOrd="0" presId="urn:microsoft.com/office/officeart/2005/8/layout/hierarchy1"/>
    <dgm:cxn modelId="{56BB0EF3-527C-408A-A398-FDD4D862E7B2}" type="presParOf" srcId="{49F824A9-AE76-4E50-88FB-E1006412549F}" destId="{843A21A9-A3FC-42AD-B06D-612C8C67CA15}" srcOrd="1" destOrd="0" presId="urn:microsoft.com/office/officeart/2005/8/layout/hierarchy1"/>
    <dgm:cxn modelId="{660387BA-47D3-45A7-907C-36049C300EF1}" type="presParOf" srcId="{CBFA5C4F-518B-4DFE-9C59-6B8CF7F0B7AE}" destId="{0C9C33BD-40D6-4A3D-87A8-D9691CC797ED}" srcOrd="1" destOrd="0" presId="urn:microsoft.com/office/officeart/2005/8/layout/hierarchy1"/>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F7EBAB7D-6FE6-4DCF-AB5D-044201020564}">
      <dsp:nvSpPr>
        <dsp:cNvPr id="0" name=""/>
        <dsp:cNvSpPr/>
      </dsp:nvSpPr>
      <dsp:spPr>
        <a:xfrm>
          <a:off x="4323063" y="1669633"/>
          <a:ext cx="633789" cy="301625"/>
        </a:xfrm>
        <a:custGeom>
          <a:avLst/>
          <a:gdLst/>
          <a:ahLst/>
          <a:cxnLst/>
          <a:rect l="0" t="0" r="0" b="0"/>
          <a:pathLst>
            <a:path>
              <a:moveTo>
                <a:pt x="0" y="0"/>
              </a:moveTo>
              <a:lnTo>
                <a:pt x="0" y="205549"/>
              </a:lnTo>
              <a:lnTo>
                <a:pt x="633789" y="205549"/>
              </a:lnTo>
              <a:lnTo>
                <a:pt x="633789" y="301625"/>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31444B9-BB09-460E-98CA-F7A947468DC7}">
      <dsp:nvSpPr>
        <dsp:cNvPr id="0" name=""/>
        <dsp:cNvSpPr/>
      </dsp:nvSpPr>
      <dsp:spPr>
        <a:xfrm>
          <a:off x="3689274" y="1669633"/>
          <a:ext cx="633789" cy="301625"/>
        </a:xfrm>
        <a:custGeom>
          <a:avLst/>
          <a:gdLst/>
          <a:ahLst/>
          <a:cxnLst/>
          <a:rect l="0" t="0" r="0" b="0"/>
          <a:pathLst>
            <a:path>
              <a:moveTo>
                <a:pt x="633789" y="0"/>
              </a:moveTo>
              <a:lnTo>
                <a:pt x="633789" y="205549"/>
              </a:lnTo>
              <a:lnTo>
                <a:pt x="0" y="205549"/>
              </a:lnTo>
              <a:lnTo>
                <a:pt x="0" y="301625"/>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97C8699-6AEE-41EC-A922-9E78538A42CD}">
      <dsp:nvSpPr>
        <dsp:cNvPr id="0" name=""/>
        <dsp:cNvSpPr/>
      </dsp:nvSpPr>
      <dsp:spPr>
        <a:xfrm>
          <a:off x="3055485" y="709442"/>
          <a:ext cx="1267578" cy="301625"/>
        </a:xfrm>
        <a:custGeom>
          <a:avLst/>
          <a:gdLst/>
          <a:ahLst/>
          <a:cxnLst/>
          <a:rect l="0" t="0" r="0" b="0"/>
          <a:pathLst>
            <a:path>
              <a:moveTo>
                <a:pt x="0" y="0"/>
              </a:moveTo>
              <a:lnTo>
                <a:pt x="0" y="205549"/>
              </a:lnTo>
              <a:lnTo>
                <a:pt x="1267578" y="205549"/>
              </a:lnTo>
              <a:lnTo>
                <a:pt x="1267578" y="301625"/>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D2F04EF-6032-4755-8E7B-293853B7FFEA}">
      <dsp:nvSpPr>
        <dsp:cNvPr id="0" name=""/>
        <dsp:cNvSpPr/>
      </dsp:nvSpPr>
      <dsp:spPr>
        <a:xfrm>
          <a:off x="3009765" y="709442"/>
          <a:ext cx="91440" cy="301625"/>
        </a:xfrm>
        <a:custGeom>
          <a:avLst/>
          <a:gdLst/>
          <a:ahLst/>
          <a:cxnLst/>
          <a:rect l="0" t="0" r="0" b="0"/>
          <a:pathLst>
            <a:path>
              <a:moveTo>
                <a:pt x="45720" y="0"/>
              </a:moveTo>
              <a:lnTo>
                <a:pt x="45720" y="301625"/>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EAD9968-196F-4641-9616-A310D2A06CEF}">
      <dsp:nvSpPr>
        <dsp:cNvPr id="0" name=""/>
        <dsp:cNvSpPr/>
      </dsp:nvSpPr>
      <dsp:spPr>
        <a:xfrm>
          <a:off x="1787907" y="2629823"/>
          <a:ext cx="1267578" cy="301625"/>
        </a:xfrm>
        <a:custGeom>
          <a:avLst/>
          <a:gdLst/>
          <a:ahLst/>
          <a:cxnLst/>
          <a:rect l="0" t="0" r="0" b="0"/>
          <a:pathLst>
            <a:path>
              <a:moveTo>
                <a:pt x="0" y="0"/>
              </a:moveTo>
              <a:lnTo>
                <a:pt x="0" y="205549"/>
              </a:lnTo>
              <a:lnTo>
                <a:pt x="1267578" y="205549"/>
              </a:lnTo>
              <a:lnTo>
                <a:pt x="1267578" y="301625"/>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40B55E2-8224-459F-9504-23456073BD16}">
      <dsp:nvSpPr>
        <dsp:cNvPr id="0" name=""/>
        <dsp:cNvSpPr/>
      </dsp:nvSpPr>
      <dsp:spPr>
        <a:xfrm>
          <a:off x="1742187" y="2629823"/>
          <a:ext cx="91440" cy="301625"/>
        </a:xfrm>
        <a:custGeom>
          <a:avLst/>
          <a:gdLst/>
          <a:ahLst/>
          <a:cxnLst/>
          <a:rect l="0" t="0" r="0" b="0"/>
          <a:pathLst>
            <a:path>
              <a:moveTo>
                <a:pt x="45720" y="0"/>
              </a:moveTo>
              <a:lnTo>
                <a:pt x="45720" y="301625"/>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8B03014-25CC-449D-8739-A81F15F08A98}">
      <dsp:nvSpPr>
        <dsp:cNvPr id="0" name=""/>
        <dsp:cNvSpPr/>
      </dsp:nvSpPr>
      <dsp:spPr>
        <a:xfrm>
          <a:off x="520329" y="2629823"/>
          <a:ext cx="1267578" cy="301625"/>
        </a:xfrm>
        <a:custGeom>
          <a:avLst/>
          <a:gdLst/>
          <a:ahLst/>
          <a:cxnLst/>
          <a:rect l="0" t="0" r="0" b="0"/>
          <a:pathLst>
            <a:path>
              <a:moveTo>
                <a:pt x="1267578" y="0"/>
              </a:moveTo>
              <a:lnTo>
                <a:pt x="1267578" y="205549"/>
              </a:lnTo>
              <a:lnTo>
                <a:pt x="0" y="205549"/>
              </a:lnTo>
              <a:lnTo>
                <a:pt x="0" y="301625"/>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04368C-496C-4868-B69F-8DF907E0EF74}">
      <dsp:nvSpPr>
        <dsp:cNvPr id="0" name=""/>
        <dsp:cNvSpPr/>
      </dsp:nvSpPr>
      <dsp:spPr>
        <a:xfrm>
          <a:off x="1742187" y="1669633"/>
          <a:ext cx="91440" cy="301625"/>
        </a:xfrm>
        <a:custGeom>
          <a:avLst/>
          <a:gdLst/>
          <a:ahLst/>
          <a:cxnLst/>
          <a:rect l="0" t="0" r="0" b="0"/>
          <a:pathLst>
            <a:path>
              <a:moveTo>
                <a:pt x="45720" y="0"/>
              </a:moveTo>
              <a:lnTo>
                <a:pt x="45720" y="301625"/>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20062FC-CA0A-43D0-AD20-46580600DE05}">
      <dsp:nvSpPr>
        <dsp:cNvPr id="0" name=""/>
        <dsp:cNvSpPr/>
      </dsp:nvSpPr>
      <dsp:spPr>
        <a:xfrm>
          <a:off x="1787907" y="709442"/>
          <a:ext cx="1267578" cy="301625"/>
        </a:xfrm>
        <a:custGeom>
          <a:avLst/>
          <a:gdLst/>
          <a:ahLst/>
          <a:cxnLst/>
          <a:rect l="0" t="0" r="0" b="0"/>
          <a:pathLst>
            <a:path>
              <a:moveTo>
                <a:pt x="1267578" y="0"/>
              </a:moveTo>
              <a:lnTo>
                <a:pt x="1267578" y="205549"/>
              </a:lnTo>
              <a:lnTo>
                <a:pt x="0" y="205549"/>
              </a:lnTo>
              <a:lnTo>
                <a:pt x="0" y="301625"/>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C6057CE-15EE-412E-A063-8C2227E1340E}">
      <dsp:nvSpPr>
        <dsp:cNvPr id="0" name=""/>
        <dsp:cNvSpPr/>
      </dsp:nvSpPr>
      <dsp:spPr>
        <a:xfrm>
          <a:off x="2536931" y="50878"/>
          <a:ext cx="1037109" cy="658564"/>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5292F0E-D945-4A5C-B1C5-626F6D54BA23}">
      <dsp:nvSpPr>
        <dsp:cNvPr id="0" name=""/>
        <dsp:cNvSpPr/>
      </dsp:nvSpPr>
      <dsp:spPr>
        <a:xfrm>
          <a:off x="2652165" y="160350"/>
          <a:ext cx="1037109" cy="658564"/>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l-GR" sz="1400" kern="1200"/>
            <a:t>Γιώργος-Χρυσή</a:t>
          </a:r>
        </a:p>
      </dsp:txBody>
      <dsp:txXfrm>
        <a:off x="2652165" y="160350"/>
        <a:ext cx="1037109" cy="658564"/>
      </dsp:txXfrm>
    </dsp:sp>
    <dsp:sp modelId="{24AE622E-4953-4943-8C78-8726AAEDC520}">
      <dsp:nvSpPr>
        <dsp:cNvPr id="0" name=""/>
        <dsp:cNvSpPr/>
      </dsp:nvSpPr>
      <dsp:spPr>
        <a:xfrm>
          <a:off x="1269353" y="1011068"/>
          <a:ext cx="1037109" cy="658564"/>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D4919A8-D104-46C6-B231-0EBE1DF7D31C}">
      <dsp:nvSpPr>
        <dsp:cNvPr id="0" name=""/>
        <dsp:cNvSpPr/>
      </dsp:nvSpPr>
      <dsp:spPr>
        <a:xfrm>
          <a:off x="1384587" y="1120541"/>
          <a:ext cx="1037109" cy="658564"/>
        </a:xfrm>
        <a:prstGeom prst="roundRect">
          <a:avLst>
            <a:gd name="adj" fmla="val 10000"/>
          </a:avLst>
        </a:prstGeom>
        <a:solidFill>
          <a:schemeClr val="lt1">
            <a:alpha val="90000"/>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l-GR" sz="1400" kern="1200"/>
            <a:t>Θωμάσ</a:t>
          </a:r>
        </a:p>
      </dsp:txBody>
      <dsp:txXfrm>
        <a:off x="1384587" y="1120541"/>
        <a:ext cx="1037109" cy="658564"/>
      </dsp:txXfrm>
    </dsp:sp>
    <dsp:sp modelId="{E7673745-B387-45BE-A754-F7CD84B03D7B}">
      <dsp:nvSpPr>
        <dsp:cNvPr id="0" name=""/>
        <dsp:cNvSpPr/>
      </dsp:nvSpPr>
      <dsp:spPr>
        <a:xfrm>
          <a:off x="1269353" y="1971259"/>
          <a:ext cx="1037109" cy="658564"/>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04D92D8-0758-474D-9324-3A2762B2DB92}">
      <dsp:nvSpPr>
        <dsp:cNvPr id="0" name=""/>
        <dsp:cNvSpPr/>
      </dsp:nvSpPr>
      <dsp:spPr>
        <a:xfrm>
          <a:off x="1384587" y="2080731"/>
          <a:ext cx="1037109" cy="658564"/>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l-GR" sz="1400" kern="1200"/>
            <a:t>Κατερίνα</a:t>
          </a:r>
        </a:p>
      </dsp:txBody>
      <dsp:txXfrm>
        <a:off x="1384587" y="2080731"/>
        <a:ext cx="1037109" cy="658564"/>
      </dsp:txXfrm>
    </dsp:sp>
    <dsp:sp modelId="{6FCD57F9-B0C8-4C58-88A6-7E9AE72B1A16}">
      <dsp:nvSpPr>
        <dsp:cNvPr id="0" name=""/>
        <dsp:cNvSpPr/>
      </dsp:nvSpPr>
      <dsp:spPr>
        <a:xfrm>
          <a:off x="1774" y="2931449"/>
          <a:ext cx="1037109" cy="658564"/>
        </a:xfrm>
        <a:prstGeom prst="roundRect">
          <a:avLst>
            <a:gd name="adj" fmla="val 1000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4B15A1C-0421-44DC-B369-A56D5658E778}">
      <dsp:nvSpPr>
        <dsp:cNvPr id="0" name=""/>
        <dsp:cNvSpPr/>
      </dsp:nvSpPr>
      <dsp:spPr>
        <a:xfrm>
          <a:off x="117009" y="3040922"/>
          <a:ext cx="1037109" cy="658564"/>
        </a:xfrm>
        <a:prstGeom prst="roundRect">
          <a:avLst>
            <a:gd name="adj" fmla="val 10000"/>
          </a:avLst>
        </a:prstGeom>
        <a:solidFill>
          <a:schemeClr val="lt1">
            <a:alpha val="90000"/>
            <a:hueOff val="0"/>
            <a:satOff val="0"/>
            <a:lumOff val="0"/>
            <a:alphaOff val="0"/>
          </a:schemeClr>
        </a:solidFill>
        <a:ln w="25400" cap="flat" cmpd="sng" algn="ctr">
          <a:solidFill>
            <a:schemeClr val="accent6">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l-GR" sz="1400" kern="1200"/>
            <a:t>Χρυσή</a:t>
          </a:r>
        </a:p>
      </dsp:txBody>
      <dsp:txXfrm>
        <a:off x="117009" y="3040922"/>
        <a:ext cx="1037109" cy="658564"/>
      </dsp:txXfrm>
    </dsp:sp>
    <dsp:sp modelId="{932B6679-25ED-4116-B3A0-B1054DCF9F7A}">
      <dsp:nvSpPr>
        <dsp:cNvPr id="0" name=""/>
        <dsp:cNvSpPr/>
      </dsp:nvSpPr>
      <dsp:spPr>
        <a:xfrm>
          <a:off x="1269353" y="2931449"/>
          <a:ext cx="1037109" cy="658564"/>
        </a:xfrm>
        <a:prstGeom prst="roundRect">
          <a:avLst>
            <a:gd name="adj" fmla="val 1000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3CE1D23-ABE4-4728-B1F3-D76827F7AF43}">
      <dsp:nvSpPr>
        <dsp:cNvPr id="0" name=""/>
        <dsp:cNvSpPr/>
      </dsp:nvSpPr>
      <dsp:spPr>
        <a:xfrm>
          <a:off x="1384587" y="3040922"/>
          <a:ext cx="1037109" cy="658564"/>
        </a:xfrm>
        <a:prstGeom prst="roundRect">
          <a:avLst>
            <a:gd name="adj" fmla="val 10000"/>
          </a:avLst>
        </a:prstGeom>
        <a:solidFill>
          <a:schemeClr val="lt1">
            <a:alpha val="90000"/>
            <a:hueOff val="0"/>
            <a:satOff val="0"/>
            <a:lumOff val="0"/>
            <a:alphaOff val="0"/>
          </a:schemeClr>
        </a:solidFill>
        <a:ln w="25400" cap="flat" cmpd="sng" algn="ctr">
          <a:solidFill>
            <a:schemeClr val="accent6">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l-GR" sz="1400" kern="1200"/>
            <a:t>Ζωή</a:t>
          </a:r>
        </a:p>
      </dsp:txBody>
      <dsp:txXfrm>
        <a:off x="1384587" y="3040922"/>
        <a:ext cx="1037109" cy="658564"/>
      </dsp:txXfrm>
    </dsp:sp>
    <dsp:sp modelId="{C11A2FB1-3A45-4E4B-842E-2C607DF300C5}">
      <dsp:nvSpPr>
        <dsp:cNvPr id="0" name=""/>
        <dsp:cNvSpPr/>
      </dsp:nvSpPr>
      <dsp:spPr>
        <a:xfrm>
          <a:off x="2536931" y="2931449"/>
          <a:ext cx="1037109" cy="658564"/>
        </a:xfrm>
        <a:prstGeom prst="roundRect">
          <a:avLst>
            <a:gd name="adj" fmla="val 1000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9A3CB87-B734-4E31-9F2F-7AF7C181E336}">
      <dsp:nvSpPr>
        <dsp:cNvPr id="0" name=""/>
        <dsp:cNvSpPr/>
      </dsp:nvSpPr>
      <dsp:spPr>
        <a:xfrm>
          <a:off x="2652165" y="3040922"/>
          <a:ext cx="1037109" cy="658564"/>
        </a:xfrm>
        <a:prstGeom prst="roundRect">
          <a:avLst>
            <a:gd name="adj" fmla="val 10000"/>
          </a:avLst>
        </a:prstGeom>
        <a:solidFill>
          <a:schemeClr val="lt1">
            <a:alpha val="90000"/>
            <a:hueOff val="0"/>
            <a:satOff val="0"/>
            <a:lumOff val="0"/>
            <a:alphaOff val="0"/>
          </a:schemeClr>
        </a:solidFill>
        <a:ln w="25400" cap="flat" cmpd="sng" algn="ctr">
          <a:solidFill>
            <a:schemeClr val="accent6">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l-GR" sz="1400" kern="1200"/>
            <a:t>Χρήστος </a:t>
          </a:r>
        </a:p>
      </dsp:txBody>
      <dsp:txXfrm>
        <a:off x="2652165" y="3040922"/>
        <a:ext cx="1037109" cy="658564"/>
      </dsp:txXfrm>
    </dsp:sp>
    <dsp:sp modelId="{7DEA4105-1B5F-4682-B092-3565B0D9372F}">
      <dsp:nvSpPr>
        <dsp:cNvPr id="0" name=""/>
        <dsp:cNvSpPr/>
      </dsp:nvSpPr>
      <dsp:spPr>
        <a:xfrm>
          <a:off x="2536931" y="1011068"/>
          <a:ext cx="1037109" cy="658564"/>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9CC6157-B13E-4DE6-B2ED-F8ADF3F295E4}">
      <dsp:nvSpPr>
        <dsp:cNvPr id="0" name=""/>
        <dsp:cNvSpPr/>
      </dsp:nvSpPr>
      <dsp:spPr>
        <a:xfrm>
          <a:off x="2652165" y="1120541"/>
          <a:ext cx="1037109" cy="658564"/>
        </a:xfrm>
        <a:prstGeom prst="roundRect">
          <a:avLst>
            <a:gd name="adj" fmla="val 10000"/>
          </a:avLst>
        </a:prstGeom>
        <a:solidFill>
          <a:schemeClr val="lt1">
            <a:alpha val="90000"/>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l-GR" sz="1400" kern="1200"/>
            <a:t>Μαρία </a:t>
          </a:r>
        </a:p>
      </dsp:txBody>
      <dsp:txXfrm>
        <a:off x="2652165" y="1120541"/>
        <a:ext cx="1037109" cy="658564"/>
      </dsp:txXfrm>
    </dsp:sp>
    <dsp:sp modelId="{206FDF40-79D7-4DC4-81BA-FAEDE961DF40}">
      <dsp:nvSpPr>
        <dsp:cNvPr id="0" name=""/>
        <dsp:cNvSpPr/>
      </dsp:nvSpPr>
      <dsp:spPr>
        <a:xfrm>
          <a:off x="3804509" y="1011068"/>
          <a:ext cx="1037109" cy="658564"/>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4310D74-13DE-4391-BA16-7E48FF72B8B5}">
      <dsp:nvSpPr>
        <dsp:cNvPr id="0" name=""/>
        <dsp:cNvSpPr/>
      </dsp:nvSpPr>
      <dsp:spPr>
        <a:xfrm>
          <a:off x="3919743" y="1120541"/>
          <a:ext cx="1037109" cy="658564"/>
        </a:xfrm>
        <a:prstGeom prst="roundRect">
          <a:avLst>
            <a:gd name="adj" fmla="val 10000"/>
          </a:avLst>
        </a:prstGeom>
        <a:solidFill>
          <a:schemeClr val="lt1">
            <a:alpha val="90000"/>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l-GR" sz="1400" kern="1200"/>
            <a:t>Ευστράτιος</a:t>
          </a:r>
        </a:p>
      </dsp:txBody>
      <dsp:txXfrm>
        <a:off x="3919743" y="1120541"/>
        <a:ext cx="1037109" cy="658564"/>
      </dsp:txXfrm>
    </dsp:sp>
    <dsp:sp modelId="{7AE67FE3-A38D-466F-A2F7-BBD05DB05713}">
      <dsp:nvSpPr>
        <dsp:cNvPr id="0" name=""/>
        <dsp:cNvSpPr/>
      </dsp:nvSpPr>
      <dsp:spPr>
        <a:xfrm>
          <a:off x="3170720" y="1971259"/>
          <a:ext cx="1037109" cy="658564"/>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2F6EBCA-5E94-462E-9FB9-9DFB0B933705}">
      <dsp:nvSpPr>
        <dsp:cNvPr id="0" name=""/>
        <dsp:cNvSpPr/>
      </dsp:nvSpPr>
      <dsp:spPr>
        <a:xfrm>
          <a:off x="3285954" y="2080731"/>
          <a:ext cx="1037109" cy="658564"/>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l-GR" sz="1400" kern="1200"/>
            <a:t>Παναγιώτης</a:t>
          </a:r>
        </a:p>
      </dsp:txBody>
      <dsp:txXfrm>
        <a:off x="3285954" y="2080731"/>
        <a:ext cx="1037109" cy="658564"/>
      </dsp:txXfrm>
    </dsp:sp>
    <dsp:sp modelId="{8C7F46B7-CCDC-4FB0-AD36-E17BE1B6B919}">
      <dsp:nvSpPr>
        <dsp:cNvPr id="0" name=""/>
        <dsp:cNvSpPr/>
      </dsp:nvSpPr>
      <dsp:spPr>
        <a:xfrm>
          <a:off x="4438298" y="1971259"/>
          <a:ext cx="1037109" cy="658564"/>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43A21A9-A3FC-42AD-B06D-612C8C67CA15}">
      <dsp:nvSpPr>
        <dsp:cNvPr id="0" name=""/>
        <dsp:cNvSpPr/>
      </dsp:nvSpPr>
      <dsp:spPr>
        <a:xfrm>
          <a:off x="4553532" y="2080731"/>
          <a:ext cx="1037109" cy="658564"/>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l-GR" sz="1400" kern="1200"/>
            <a:t>Γιώργος</a:t>
          </a:r>
        </a:p>
      </dsp:txBody>
      <dsp:txXfrm>
        <a:off x="4553532" y="2080731"/>
        <a:ext cx="1037109" cy="65856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5F1912C174C4DBCB91FE8FB2E5CD5FE"/>
        <w:category>
          <w:name w:val="Γενικά"/>
          <w:gallery w:val="placeholder"/>
        </w:category>
        <w:types>
          <w:type w:val="bbPlcHdr"/>
        </w:types>
        <w:behaviors>
          <w:behavior w:val="content"/>
        </w:behaviors>
        <w:guid w:val="{388B2321-9C4B-409C-AD0A-58941024E047}"/>
      </w:docPartPr>
      <w:docPartBody>
        <w:p w:rsidR="00000000" w:rsidRDefault="00816F93" w:rsidP="00816F93">
          <w:pPr>
            <w:pStyle w:val="45F1912C174C4DBCB91FE8FB2E5CD5FE"/>
          </w:pPr>
          <w:r>
            <w:rPr>
              <w:rFonts w:asciiTheme="majorHAnsi" w:eastAsiaTheme="majorEastAsia" w:hAnsiTheme="majorHAnsi" w:cstheme="majorBidi"/>
              <w:sz w:val="40"/>
              <w:szCs w:val="40"/>
            </w:rPr>
            <w:t>[Πληκτρολογήστε τον τίτλο του εγγράφου]</w:t>
          </w:r>
        </w:p>
      </w:docPartBody>
    </w:docPart>
    <w:docPart>
      <w:docPartPr>
        <w:name w:val="3B029F3694DA48B69E38A9B0ED34D142"/>
        <w:category>
          <w:name w:val="Γενικά"/>
          <w:gallery w:val="placeholder"/>
        </w:category>
        <w:types>
          <w:type w:val="bbPlcHdr"/>
        </w:types>
        <w:behaviors>
          <w:behavior w:val="content"/>
        </w:behaviors>
        <w:guid w:val="{6C4A72B8-6698-4F8C-88DE-B4DA4A8CBF2C}"/>
      </w:docPartPr>
      <w:docPartBody>
        <w:p w:rsidR="00000000" w:rsidRDefault="00816F93" w:rsidP="00816F93">
          <w:pPr>
            <w:pStyle w:val="3B029F3694DA48B69E38A9B0ED34D142"/>
          </w:pPr>
          <w:r>
            <w:rPr>
              <w:rFonts w:asciiTheme="majorHAnsi" w:eastAsiaTheme="majorEastAsia" w:hAnsiTheme="majorHAnsi" w:cstheme="majorBidi"/>
              <w:sz w:val="32"/>
              <w:szCs w:val="32"/>
            </w:rPr>
            <w:t>[Πληκτρολογήστε τον υπότιτλο του εγγράφου]</w:t>
          </w:r>
        </w:p>
      </w:docPartBody>
    </w:docPart>
    <w:docPart>
      <w:docPartPr>
        <w:name w:val="1F08FDE799584DEC909E05EA4F1337DE"/>
        <w:category>
          <w:name w:val="Γενικά"/>
          <w:gallery w:val="placeholder"/>
        </w:category>
        <w:types>
          <w:type w:val="bbPlcHdr"/>
        </w:types>
        <w:behaviors>
          <w:behavior w:val="content"/>
        </w:behaviors>
        <w:guid w:val="{5902787E-D2A8-4C4B-A8FA-A5C4B4ABA240}"/>
      </w:docPartPr>
      <w:docPartBody>
        <w:p w:rsidR="00000000" w:rsidRDefault="00816F93" w:rsidP="00816F93">
          <w:pPr>
            <w:pStyle w:val="1F08FDE799584DEC909E05EA4F1337DE"/>
          </w:pPr>
          <w:r>
            <w:rPr>
              <w:rFonts w:asciiTheme="majorHAnsi" w:hAnsiTheme="majorHAnsi"/>
            </w:rPr>
            <w:t>[Επιλογή ημερομηνίας]</w:t>
          </w:r>
        </w:p>
      </w:docPartBody>
    </w:docPart>
    <w:docPart>
      <w:docPartPr>
        <w:name w:val="C48487A2E25749528BE9682AAE625711"/>
        <w:category>
          <w:name w:val="Γενικά"/>
          <w:gallery w:val="placeholder"/>
        </w:category>
        <w:types>
          <w:type w:val="bbPlcHdr"/>
        </w:types>
        <w:behaviors>
          <w:behavior w:val="content"/>
        </w:behaviors>
        <w:guid w:val="{0AAC5DA4-1820-4B32-8BBB-FBC556D904B7}"/>
      </w:docPartPr>
      <w:docPartBody>
        <w:p w:rsidR="00000000" w:rsidRDefault="00816F93" w:rsidP="00816F93">
          <w:pPr>
            <w:pStyle w:val="C48487A2E25749528BE9682AAE625711"/>
          </w:pPr>
          <w:r>
            <w:t>[Πληκτρολογήστε το όνομα του συντάκτη]</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16F93"/>
    <w:rsid w:val="004255FB"/>
    <w:rsid w:val="00816F9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C223E7550CA413E996D28CB6C25E48E">
    <w:name w:val="9C223E7550CA413E996D28CB6C25E48E"/>
    <w:rsid w:val="00816F93"/>
  </w:style>
  <w:style w:type="paragraph" w:customStyle="1" w:styleId="2DE97B6E82664DEBA356DA0E98ABB5ED">
    <w:name w:val="2DE97B6E82664DEBA356DA0E98ABB5ED"/>
    <w:rsid w:val="00816F93"/>
  </w:style>
  <w:style w:type="paragraph" w:customStyle="1" w:styleId="4BC22CD0D88947009C7953F821A02FD0">
    <w:name w:val="4BC22CD0D88947009C7953F821A02FD0"/>
    <w:rsid w:val="00816F93"/>
  </w:style>
  <w:style w:type="paragraph" w:customStyle="1" w:styleId="370A5BD022A145C7A232E03E5AE42F17">
    <w:name w:val="370A5BD022A145C7A232E03E5AE42F17"/>
    <w:rsid w:val="00816F93"/>
  </w:style>
  <w:style w:type="paragraph" w:customStyle="1" w:styleId="DD3D901F8EA945FB9544812FE3E3ED4F">
    <w:name w:val="DD3D901F8EA945FB9544812FE3E3ED4F"/>
    <w:rsid w:val="00816F93"/>
  </w:style>
  <w:style w:type="paragraph" w:customStyle="1" w:styleId="0AE75A97DB8E4B56AB069EA1EE86687C">
    <w:name w:val="0AE75A97DB8E4B56AB069EA1EE86687C"/>
    <w:rsid w:val="00816F93"/>
  </w:style>
  <w:style w:type="paragraph" w:customStyle="1" w:styleId="C031E1CBDBD5418AB065295210112677">
    <w:name w:val="C031E1CBDBD5418AB065295210112677"/>
    <w:rsid w:val="00816F93"/>
  </w:style>
  <w:style w:type="paragraph" w:customStyle="1" w:styleId="F3B98E2B643644189F4BAF173CE8EFD2">
    <w:name w:val="F3B98E2B643644189F4BAF173CE8EFD2"/>
    <w:rsid w:val="00816F93"/>
  </w:style>
  <w:style w:type="paragraph" w:customStyle="1" w:styleId="45F1912C174C4DBCB91FE8FB2E5CD5FE">
    <w:name w:val="45F1912C174C4DBCB91FE8FB2E5CD5FE"/>
    <w:rsid w:val="00816F93"/>
  </w:style>
  <w:style w:type="paragraph" w:customStyle="1" w:styleId="3B029F3694DA48B69E38A9B0ED34D142">
    <w:name w:val="3B029F3694DA48B69E38A9B0ED34D142"/>
    <w:rsid w:val="00816F93"/>
  </w:style>
  <w:style w:type="paragraph" w:customStyle="1" w:styleId="1F08FDE799584DEC909E05EA4F1337DE">
    <w:name w:val="1F08FDE799584DEC909E05EA4F1337DE"/>
    <w:rsid w:val="00816F93"/>
  </w:style>
  <w:style w:type="paragraph" w:customStyle="1" w:styleId="C48487A2E25749528BE9682AAE625711">
    <w:name w:val="C48487A2E25749528BE9682AAE625711"/>
    <w:rsid w:val="00816F9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5FF88-9A5A-44C9-B6E4-33D2C8B31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1646</Words>
  <Characters>8889</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Πρώτη εργαστηριακή άσκηση </dc:subject>
  <dc:creator>USER</dc:creator>
  <cp:keywords/>
  <dc:description/>
  <cp:lastModifiedBy>USER</cp:lastModifiedBy>
  <cp:revision>3</cp:revision>
  <dcterms:created xsi:type="dcterms:W3CDTF">2018-03-27T18:25:00Z</dcterms:created>
  <dcterms:modified xsi:type="dcterms:W3CDTF">2018-03-27T19:48:00Z</dcterms:modified>
</cp:coreProperties>
</file>